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eastAsiaTheme="minorHAnsi" w:hAnsi="Times New Roman"/>
          <w:lang w:eastAsia="en-US"/>
        </w:rPr>
        <w:id w:val="-2028166351"/>
        <w:docPartObj>
          <w:docPartGallery w:val="Cover Pages"/>
          <w:docPartUnique/>
        </w:docPartObj>
      </w:sdtPr>
      <w:sdtEndPr>
        <w:rPr>
          <w:noProof/>
          <w:shd w:val="clear" w:color="auto" w:fill="FBE4D5" w:themeFill="accent2" w:themeFillTint="33"/>
        </w:rPr>
      </w:sdtEndPr>
      <w:sdtContent>
        <w:p w:rsidR="00544A4E" w:rsidRDefault="00544A4E">
          <w:pPr>
            <w:pStyle w:val="a7"/>
          </w:pPr>
          <w:r>
            <w:rPr>
              <w:noProof/>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5" name="Ομάδα 5"/>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6" name="Ορθογώνιο 6"/>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1054233102"/>
                                    <w:dataBinding w:prefixMappings="xmlns:ns0='http://schemas.microsoft.com/office/2006/coverPageProps' " w:xpath="/ns0:CoverPageProperties[1]/ns0:PublishDate[1]" w:storeItemID="{55AF091B-3C7A-41E3-B477-F2FDAA23CFDA}"/>
                                    <w:date w:fullDate="2018-03-23T00:00:00Z">
                                      <w:dateFormat w:val="d/M/yyyy"/>
                                      <w:lid w:val="el-GR"/>
                                      <w:storeMappedDataAs w:val="dateTime"/>
                                      <w:calendar w:val="gregorian"/>
                                    </w:date>
                                  </w:sdtPr>
                                  <w:sdtEndPr/>
                                  <w:sdtContent>
                                    <w:p w:rsidR="00544A4E" w:rsidRDefault="00544A4E">
                                      <w:pPr>
                                        <w:pStyle w:val="a7"/>
                                        <w:jc w:val="right"/>
                                        <w:rPr>
                                          <w:color w:val="FFFFFF" w:themeColor="background1"/>
                                          <w:sz w:val="28"/>
                                          <w:szCs w:val="28"/>
                                        </w:rPr>
                                      </w:pPr>
                                      <w:r>
                                        <w:rPr>
                                          <w:color w:val="FFFFFF" w:themeColor="background1"/>
                                          <w:sz w:val="28"/>
                                          <w:szCs w:val="28"/>
                                          <w:lang w:val="en-US"/>
                                        </w:rPr>
                                        <w:t>23/3/2018</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8" name="Ομάδα 8"/>
                            <wpg:cNvGrpSpPr/>
                            <wpg:grpSpPr>
                              <a:xfrm>
                                <a:off x="76200" y="4210050"/>
                                <a:ext cx="2057400" cy="4910328"/>
                                <a:chOff x="80645" y="4211812"/>
                                <a:chExt cx="1306273" cy="3121026"/>
                              </a:xfrm>
                            </wpg:grpSpPr>
                            <wpg:grpSp>
                              <wpg:cNvPr id="9" name="Ομάδα 9"/>
                              <wpg:cNvGrpSpPr>
                                <a:grpSpLocks noChangeAspect="1"/>
                              </wpg:cNvGrpSpPr>
                              <wpg:grpSpPr>
                                <a:xfrm>
                                  <a:off x="141062" y="4211812"/>
                                  <a:ext cx="1047750" cy="3121026"/>
                                  <a:chOff x="141062" y="4211812"/>
                                  <a:chExt cx="1047750" cy="3121026"/>
                                </a:xfrm>
                              </wpg:grpSpPr>
                              <wps:wsp>
                                <wps:cNvPr id="10"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2" name="Ομάδα 22"/>
                              <wpg:cNvGrpSpPr>
                                <a:grpSpLocks noChangeAspect="1"/>
                              </wpg:cNvGrpSpPr>
                              <wpg:grpSpPr>
                                <a:xfrm>
                                  <a:off x="80645" y="4826972"/>
                                  <a:ext cx="1306273" cy="2505863"/>
                                  <a:chOff x="80645" y="4649964"/>
                                  <a:chExt cx="874712" cy="1677988"/>
                                </a:xfrm>
                              </wpg:grpSpPr>
                              <wps:wsp>
                                <wps:cNvPr id="23"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5" o:spid="_x0000_s1026" style="position:absolute;margin-left:0;margin-top:0;width:172.8pt;height:718.55pt;z-index:-251656192;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">
                    <v:rect id="Ορθογώνιο 6"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" adj="18883" fillcolor="#4472c4 [3204]" stroked="f" strokeweight="1pt">
                      <v:textbox inset=",0,14.4pt,0">
                        <w:txbxContent>
                          <w:sdt>
                            <w:sdtPr>
                              <w:rPr>
                                <w:color w:val="FFFFFF" w:themeColor="background1"/>
                                <w:sz w:val="28"/>
                                <w:szCs w:val="28"/>
                              </w:rPr>
                              <w:alias w:val="Ημερομηνία"/>
                              <w:tag w:val=""/>
                              <w:id w:val="-1054233102"/>
                              <w:dataBinding w:prefixMappings="xmlns:ns0='http://schemas.microsoft.com/office/2006/coverPageProps' " w:xpath="/ns0:CoverPageProperties[1]/ns0:PublishDate[1]" w:storeItemID="{55AF091B-3C7A-41E3-B477-F2FDAA23CFDA}"/>
                              <w:date w:fullDate="2018-03-23T00:00:00Z">
                                <w:dateFormat w:val="d/M/yyyy"/>
                                <w:lid w:val="el-GR"/>
                                <w:storeMappedDataAs w:val="dateTime"/>
                                <w:calendar w:val="gregorian"/>
                              </w:date>
                            </w:sdtPr>
                            <w:sdtEndPr/>
                            <w:sdtContent>
                              <w:p w:rsidR="00544A4E" w:rsidRDefault="00544A4E">
                                <w:pPr>
                                  <w:pStyle w:val="a7"/>
                                  <w:jc w:val="right"/>
                                  <w:rPr>
                                    <w:color w:val="FFFFFF" w:themeColor="background1"/>
                                    <w:sz w:val="28"/>
                                    <w:szCs w:val="28"/>
                                  </w:rPr>
                                </w:pPr>
                                <w:r>
                                  <w:rPr>
                                    <w:color w:val="FFFFFF" w:themeColor="background1"/>
                                    <w:sz w:val="28"/>
                                    <w:szCs w:val="28"/>
                                    <w:lang w:val="en-US"/>
                                  </w:rPr>
                                  <w:t>23/3/2018</w:t>
                                </w:r>
                              </w:p>
                            </w:sdtContent>
                          </w:sdt>
                        </w:txbxContent>
                      </v:textbox>
                    </v:shape>
                    <v:group id="Ομάδα 8"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Ομάδα 9"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o:lock v:ext="edit" aspectratio="t"/>
                        <v:shape id="Ελεύθερη σχεδίαση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" path="m,l9,37r,3l15,93,5,49,,xe" fillcolor="#44546a [3215]" strokecolor="#44546a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" path="m,l31,65r-8,l,xe" fillcolor="#44546a [3215]" strokecolor="#44546a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22"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o:lock v:ext="edit" aspectratio="t"/>
                        <v:shape id="Ελεύθερη σχεδίαση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" path="m,l31,66r-7,l,xe" fillcolor="#44546a [3215]" strokecolor="#44546a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4" name="Πλαίσιο κειμένου 34"/>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A4E" w:rsidRDefault="004104C2">
                                <w:pPr>
                                  <w:pStyle w:val="a7"/>
                                  <w:rPr>
                                    <w:color w:val="4472C4" w:themeColor="accent1"/>
                                    <w:sz w:val="26"/>
                                    <w:szCs w:val="26"/>
                                  </w:rPr>
                                </w:pPr>
                                <w:sdt>
                                  <w:sdtPr>
                                    <w:rPr>
                                      <w:color w:val="4472C4" w:themeColor="accent1"/>
                                      <w:sz w:val="26"/>
                                      <w:szCs w:val="26"/>
                                    </w:rPr>
                                    <w:alias w:val="Συντάκτης"/>
                                    <w:tag w:val=""/>
                                    <w:id w:val="1925455612"/>
                                    <w:dataBinding w:prefixMappings="xmlns:ns0='http://purl.org/dc/elements/1.1/' xmlns:ns1='http://schemas.openxmlformats.org/package/2006/metadata/core-properties' " w:xpath="/ns1:coreProperties[1]/ns0:creator[1]" w:storeItemID="{6C3C8BC8-F283-45AE-878A-BAB7291924A1}"/>
                                    <w:text/>
                                  </w:sdtPr>
                                  <w:sdtEndPr/>
                                  <w:sdtContent>
                                    <w:r w:rsidR="00544A4E">
                                      <w:rPr>
                                        <w:color w:val="4472C4" w:themeColor="accent1"/>
                                        <w:sz w:val="26"/>
                                        <w:szCs w:val="26"/>
                                      </w:rPr>
                                      <w:t>elinalouk@yahoo.com</w:t>
                                    </w:r>
                                  </w:sdtContent>
                                </w:sdt>
                              </w:p>
                              <w:p w:rsidR="00544A4E" w:rsidRDefault="004104C2">
                                <w:pPr>
                                  <w:pStyle w:val="a7"/>
                                  <w:rPr>
                                    <w:color w:val="595959" w:themeColor="text1" w:themeTint="A6"/>
                                    <w:sz w:val="20"/>
                                    <w:szCs w:val="20"/>
                                  </w:rPr>
                                </w:pPr>
                                <w:sdt>
                                  <w:sdtPr>
                                    <w:rPr>
                                      <w:caps/>
                                      <w:color w:val="595959" w:themeColor="text1" w:themeTint="A6"/>
                                      <w:sz w:val="20"/>
                                      <w:szCs w:val="20"/>
                                    </w:rPr>
                                    <w:alias w:val="Εταιρεία"/>
                                    <w:tag w:val=""/>
                                    <w:id w:val="43252393"/>
                                    <w:showingPlcHdr/>
                                    <w:dataBinding w:prefixMappings="xmlns:ns0='http://schemas.openxmlformats.org/officeDocument/2006/extended-properties' " w:xpath="/ns0:Properties[1]/ns0:Company[1]" w:storeItemID="{6668398D-A668-4E3E-A5EB-62B293D839F1}"/>
                                    <w:text/>
                                  </w:sdtPr>
                                  <w:sdtEndPr/>
                                  <w:sdtContent>
                                    <w:r w:rsidR="00544A4E">
                                      <w:rPr>
                                        <w:caps/>
                                        <w:color w:val="595959" w:themeColor="text1" w:themeTint="A6"/>
                                        <w:sz w:val="20"/>
                                        <w:szCs w:val="20"/>
                                      </w:rPr>
                                      <w:t>[επωνυμία εταιρείας]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4" o:spid="_x0000_s1055" type="#_x0000_t202" style="position:absolute;margin-left:0;margin-top:0;width:4in;height:28.8pt;z-index:251662336;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" filled="f" stroked="f" strokeweight=".5pt">
                    <v:textbox style="mso-fit-shape-to-text:t" inset="0,0,0,0">
                      <w:txbxContent>
                        <w:p w:rsidR="00544A4E" w:rsidRDefault="004104C2">
                          <w:pPr>
                            <w:pStyle w:val="a7"/>
                            <w:rPr>
                              <w:color w:val="4472C4" w:themeColor="accent1"/>
                              <w:sz w:val="26"/>
                              <w:szCs w:val="26"/>
                            </w:rPr>
                          </w:pPr>
                          <w:sdt>
                            <w:sdtPr>
                              <w:rPr>
                                <w:color w:val="4472C4" w:themeColor="accent1"/>
                                <w:sz w:val="26"/>
                                <w:szCs w:val="26"/>
                              </w:rPr>
                              <w:alias w:val="Συντάκτης"/>
                              <w:tag w:val=""/>
                              <w:id w:val="1925455612"/>
                              <w:dataBinding w:prefixMappings="xmlns:ns0='http://purl.org/dc/elements/1.1/' xmlns:ns1='http://schemas.openxmlformats.org/package/2006/metadata/core-properties' " w:xpath="/ns1:coreProperties[1]/ns0:creator[1]" w:storeItemID="{6C3C8BC8-F283-45AE-878A-BAB7291924A1}"/>
                              <w:text/>
                            </w:sdtPr>
                            <w:sdtEndPr/>
                            <w:sdtContent>
                              <w:r w:rsidR="00544A4E">
                                <w:rPr>
                                  <w:color w:val="4472C4" w:themeColor="accent1"/>
                                  <w:sz w:val="26"/>
                                  <w:szCs w:val="26"/>
                                </w:rPr>
                                <w:t>elinalouk@yahoo.com</w:t>
                              </w:r>
                            </w:sdtContent>
                          </w:sdt>
                        </w:p>
                        <w:p w:rsidR="00544A4E" w:rsidRDefault="004104C2">
                          <w:pPr>
                            <w:pStyle w:val="a7"/>
                            <w:rPr>
                              <w:color w:val="595959" w:themeColor="text1" w:themeTint="A6"/>
                              <w:sz w:val="20"/>
                              <w:szCs w:val="20"/>
                            </w:rPr>
                          </w:pPr>
                          <w:sdt>
                            <w:sdtPr>
                              <w:rPr>
                                <w:caps/>
                                <w:color w:val="595959" w:themeColor="text1" w:themeTint="A6"/>
                                <w:sz w:val="20"/>
                                <w:szCs w:val="20"/>
                              </w:rPr>
                              <w:alias w:val="Εταιρεία"/>
                              <w:tag w:val=""/>
                              <w:id w:val="43252393"/>
                              <w:showingPlcHdr/>
                              <w:dataBinding w:prefixMappings="xmlns:ns0='http://schemas.openxmlformats.org/officeDocument/2006/extended-properties' " w:xpath="/ns0:Properties[1]/ns0:Company[1]" w:storeItemID="{6668398D-A668-4E3E-A5EB-62B293D839F1}"/>
                              <w:text/>
                            </w:sdtPr>
                            <w:sdtEndPr/>
                            <w:sdtContent>
                              <w:r w:rsidR="00544A4E">
                                <w:rPr>
                                  <w:caps/>
                                  <w:color w:val="595959" w:themeColor="text1" w:themeTint="A6"/>
                                  <w:sz w:val="20"/>
                                  <w:szCs w:val="20"/>
                                </w:rPr>
                                <w:t>[επωνυμία εταιρείας]</w:t>
                              </w:r>
                            </w:sdtContent>
                          </w:sdt>
                        </w:p>
                      </w:txbxContent>
                    </v:textbox>
                    <w10:wrap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Πλαίσιο κειμένου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A4E" w:rsidRDefault="004104C2" w:rsidP="00544A4E">
                                <w:pPr>
                                  <w:pStyle w:val="a7"/>
                                  <w:numPr>
                                    <w:ilvl w:val="0"/>
                                    <w:numId w:val="1"/>
                                  </w:numPr>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b/>
                                      <w:color w:val="3B3838" w:themeColor="background2" w:themeShade="40"/>
                                      <w:sz w:val="96"/>
                                      <w:szCs w:val="96"/>
                                    </w:rPr>
                                    <w:alias w:val="Τίτλος"/>
                                    <w:tag w:val=""/>
                                    <w:id w:val="-1820644226"/>
                                    <w:dataBinding w:prefixMappings="xmlns:ns0='http://purl.org/dc/elements/1.1/' xmlns:ns1='http://schemas.openxmlformats.org/package/2006/metadata/core-properties' " w:xpath="/ns1:coreProperties[1]/ns0:title[1]" w:storeItemID="{6C3C8BC8-F283-45AE-878A-BAB7291924A1}"/>
                                    <w:text/>
                                  </w:sdtPr>
                                  <w:sdtEndPr/>
                                  <w:sdtContent>
                                    <w:r w:rsidR="00544A4E" w:rsidRPr="00544A4E">
                                      <w:rPr>
                                        <w:rFonts w:asciiTheme="majorHAnsi" w:eastAsiaTheme="majorEastAsia" w:hAnsiTheme="majorHAnsi" w:cstheme="majorBidi"/>
                                        <w:b/>
                                        <w:color w:val="3B3838" w:themeColor="background2" w:themeShade="40"/>
                                        <w:sz w:val="96"/>
                                        <w:szCs w:val="96"/>
                                        <w:lang w:val="en-US"/>
                                      </w:rPr>
                                      <w:t>Ecology</w:t>
                                    </w:r>
                                  </w:sdtContent>
                                </w:sdt>
                              </w:p>
                              <w:p w:rsidR="00544A4E" w:rsidRDefault="004104C2">
                                <w:pPr>
                                  <w:spacing w:before="120"/>
                                  <w:rPr>
                                    <w:color w:val="404040" w:themeColor="text1" w:themeTint="BF"/>
                                    <w:sz w:val="36"/>
                                    <w:szCs w:val="36"/>
                                  </w:rPr>
                                </w:pPr>
                                <w:sdt>
                                  <w:sdtPr>
                                    <w:rPr>
                                      <w:color w:val="404040" w:themeColor="text1" w:themeTint="BF"/>
                                      <w:sz w:val="36"/>
                                      <w:szCs w:val="36"/>
                                    </w:rPr>
                                    <w:alias w:val="Υπότιτλος"/>
                                    <w:tag w:val=""/>
                                    <w:id w:val="899862308"/>
                                    <w:showingPlcHdr/>
                                    <w:dataBinding w:prefixMappings="xmlns:ns0='http://purl.org/dc/elements/1.1/' xmlns:ns1='http://schemas.openxmlformats.org/package/2006/metadata/core-properties' " w:xpath="/ns1:coreProperties[1]/ns0:subject[1]" w:storeItemID="{6C3C8BC8-F283-45AE-878A-BAB7291924A1}"/>
                                    <w:text/>
                                  </w:sdtPr>
                                  <w:sdtEndPr/>
                                  <w:sdtContent>
                                    <w:r w:rsidR="00544A4E">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1" o:spid="_x0000_s1056" type="#_x0000_t202" style="position:absolute;margin-left:0;margin-top:0;width:4in;height:84.25pt;z-index:251661312;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" filled="f" stroked="f" strokeweight=".5pt">
                    <v:textbox style="mso-fit-shape-to-text:t" inset="0,0,0,0">
                      <w:txbxContent>
                        <w:p w:rsidR="00544A4E" w:rsidRDefault="004104C2" w:rsidP="00544A4E">
                          <w:pPr>
                            <w:pStyle w:val="a7"/>
                            <w:numPr>
                              <w:ilvl w:val="0"/>
                              <w:numId w:val="1"/>
                            </w:numPr>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b/>
                                <w:color w:val="3B3838" w:themeColor="background2" w:themeShade="40"/>
                                <w:sz w:val="96"/>
                                <w:szCs w:val="96"/>
                              </w:rPr>
                              <w:alias w:val="Τίτλος"/>
                              <w:tag w:val=""/>
                              <w:id w:val="-1820644226"/>
                              <w:dataBinding w:prefixMappings="xmlns:ns0='http://purl.org/dc/elements/1.1/' xmlns:ns1='http://schemas.openxmlformats.org/package/2006/metadata/core-properties' " w:xpath="/ns1:coreProperties[1]/ns0:title[1]" w:storeItemID="{6C3C8BC8-F283-45AE-878A-BAB7291924A1}"/>
                              <w:text/>
                            </w:sdtPr>
                            <w:sdtEndPr/>
                            <w:sdtContent>
                              <w:r w:rsidR="00544A4E" w:rsidRPr="00544A4E">
                                <w:rPr>
                                  <w:rFonts w:asciiTheme="majorHAnsi" w:eastAsiaTheme="majorEastAsia" w:hAnsiTheme="majorHAnsi" w:cstheme="majorBidi"/>
                                  <w:b/>
                                  <w:color w:val="3B3838" w:themeColor="background2" w:themeShade="40"/>
                                  <w:sz w:val="96"/>
                                  <w:szCs w:val="96"/>
                                  <w:lang w:val="en-US"/>
                                </w:rPr>
                                <w:t>Ecology</w:t>
                              </w:r>
                            </w:sdtContent>
                          </w:sdt>
                        </w:p>
                        <w:p w:rsidR="00544A4E" w:rsidRDefault="004104C2">
                          <w:pPr>
                            <w:spacing w:before="120"/>
                            <w:rPr>
                              <w:color w:val="404040" w:themeColor="text1" w:themeTint="BF"/>
                              <w:sz w:val="36"/>
                              <w:szCs w:val="36"/>
                            </w:rPr>
                          </w:pPr>
                          <w:sdt>
                            <w:sdtPr>
                              <w:rPr>
                                <w:color w:val="404040" w:themeColor="text1" w:themeTint="BF"/>
                                <w:sz w:val="36"/>
                                <w:szCs w:val="36"/>
                              </w:rPr>
                              <w:alias w:val="Υπότιτλος"/>
                              <w:tag w:val=""/>
                              <w:id w:val="899862308"/>
                              <w:showingPlcHdr/>
                              <w:dataBinding w:prefixMappings="xmlns:ns0='http://purl.org/dc/elements/1.1/' xmlns:ns1='http://schemas.openxmlformats.org/package/2006/metadata/core-properties' " w:xpath="/ns1:coreProperties[1]/ns0:subject[1]" w:storeItemID="{6C3C8BC8-F283-45AE-878A-BAB7291924A1}"/>
                              <w:text/>
                            </w:sdtPr>
                            <w:sdtEndPr/>
                            <w:sdtContent>
                              <w:r w:rsidR="00544A4E">
                                <w:rPr>
                                  <w:color w:val="404040" w:themeColor="text1" w:themeTint="BF"/>
                                  <w:sz w:val="36"/>
                                  <w:szCs w:val="36"/>
                                </w:rPr>
                                <w:t xml:space="preserve">     </w:t>
                              </w:r>
                            </w:sdtContent>
                          </w:sdt>
                        </w:p>
                      </w:txbxContent>
                    </v:textbox>
                    <w10:wrap anchorx="page" anchory="page"/>
                  </v:shape>
                </w:pict>
              </mc:Fallback>
            </mc:AlternateContent>
          </w:r>
        </w:p>
        <w:p w:rsidR="00315BB0" w:rsidRDefault="00315BB0" w:rsidP="00410394">
          <w:pPr>
            <w:pStyle w:val="1"/>
            <w:rPr>
              <w:rFonts w:ascii="Times New Roman" w:eastAsiaTheme="minorHAnsi" w:hAnsi="Times New Roman" w:cstheme="minorBidi"/>
              <w:noProof/>
              <w:color w:val="auto"/>
              <w:sz w:val="22"/>
              <w:szCs w:val="22"/>
              <w:shd w:val="clear" w:color="auto" w:fill="FBE4D5" w:themeFill="accent2" w:themeFillTint="33"/>
            </w:rPr>
            <w:sectPr w:rsidR="00315BB0" w:rsidSect="00315BB0">
              <w:headerReference w:type="even" r:id="rId9"/>
              <w:footerReference w:type="default" r:id="rId10"/>
              <w:pgSz w:w="11906" w:h="16838"/>
              <w:pgMar w:top="1418" w:right="1418" w:bottom="1418" w:left="1418" w:header="708" w:footer="708" w:gutter="0"/>
              <w:pgNumType w:start="0"/>
              <w:cols w:space="708"/>
              <w:docGrid w:linePitch="360"/>
            </w:sectPr>
          </w:pPr>
        </w:p>
        <w:p w:rsidR="00410394" w:rsidRDefault="00544A4E" w:rsidP="00410394">
          <w:pPr>
            <w:pStyle w:val="1"/>
            <w:rPr>
              <w:rFonts w:ascii="Times New Roman" w:eastAsiaTheme="minorHAnsi" w:hAnsi="Times New Roman" w:cstheme="minorBidi"/>
              <w:noProof/>
              <w:color w:val="auto"/>
              <w:sz w:val="22"/>
              <w:szCs w:val="22"/>
              <w:shd w:val="clear" w:color="auto" w:fill="FBE4D5" w:themeFill="accent2" w:themeFillTint="33"/>
            </w:rPr>
          </w:pPr>
          <w:r>
            <w:rPr>
              <w:rFonts w:ascii="Times New Roman" w:eastAsiaTheme="minorHAnsi" w:hAnsi="Times New Roman" w:cstheme="minorBidi"/>
              <w:noProof/>
              <w:color w:val="auto"/>
              <w:sz w:val="22"/>
              <w:szCs w:val="22"/>
              <w:shd w:val="clear" w:color="auto" w:fill="FBE4D5" w:themeFill="accent2" w:themeFillTint="33"/>
            </w:rPr>
            <w:br w:type="page"/>
          </w:r>
          <w:bookmarkStart w:id="0" w:name="_GoBack"/>
          <w:bookmarkEnd w:id="0"/>
        </w:p>
        <w:sdt>
          <w:sdtPr>
            <w:rPr>
              <w:rFonts w:ascii="Times New Roman" w:eastAsiaTheme="minorHAnsi" w:hAnsi="Times New Roman" w:cstheme="minorBidi"/>
              <w:color w:val="auto"/>
              <w:sz w:val="22"/>
              <w:szCs w:val="22"/>
              <w:lang w:eastAsia="en-US"/>
            </w:rPr>
            <w:id w:val="1185253016"/>
            <w:docPartObj>
              <w:docPartGallery w:val="Table of Contents"/>
              <w:docPartUnique/>
            </w:docPartObj>
          </w:sdtPr>
          <w:sdtEndPr>
            <w:rPr>
              <w:b/>
              <w:bCs/>
            </w:rPr>
          </w:sdtEndPr>
          <w:sdtContent>
            <w:p w:rsidR="00410394" w:rsidRDefault="00410394">
              <w:pPr>
                <w:pStyle w:val="a8"/>
              </w:pPr>
              <w:r>
                <w:t>Πίνακας περιεχομένων</w:t>
              </w:r>
            </w:p>
            <w:p w:rsidR="00315BB0" w:rsidRDefault="00315BB0">
              <w:pPr>
                <w:pStyle w:val="10"/>
                <w:tabs>
                  <w:tab w:val="right" w:leader="dot" w:pos="9060"/>
                </w:tabs>
                <w:sectPr w:rsidR="00315BB0" w:rsidSect="00315BB0">
                  <w:headerReference w:type="default" r:id="rId11"/>
                  <w:footerReference w:type="default" r:id="rId12"/>
                  <w:type w:val="continuous"/>
                  <w:pgSz w:w="11906" w:h="16838"/>
                  <w:pgMar w:top="1418" w:right="1418" w:bottom="1418" w:left="1418" w:header="708" w:footer="708" w:gutter="0"/>
                  <w:pgNumType w:start="0"/>
                  <w:cols w:space="708"/>
                  <w:docGrid w:linePitch="360"/>
                </w:sectPr>
              </w:pPr>
            </w:p>
            <w:p w:rsidR="00857FB7" w:rsidRDefault="00410394">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54602" w:history="1">
                <w:r w:rsidR="00857FB7" w:rsidRPr="004A10A0">
                  <w:rPr>
                    <w:rStyle w:val="-"/>
                    <w:noProof/>
                    <w:lang w:val="en-US"/>
                  </w:rPr>
                  <w:t>Heading 1</w:t>
                </w:r>
                <w:r w:rsidR="00857FB7">
                  <w:rPr>
                    <w:noProof/>
                    <w:webHidden/>
                  </w:rPr>
                  <w:tab/>
                </w:r>
                <w:r w:rsidR="00857FB7">
                  <w:rPr>
                    <w:noProof/>
                    <w:webHidden/>
                  </w:rPr>
                  <w:fldChar w:fldCharType="begin"/>
                </w:r>
                <w:r w:rsidR="00857FB7">
                  <w:rPr>
                    <w:noProof/>
                    <w:webHidden/>
                  </w:rPr>
                  <w:instrText xml:space="preserve"> PAGEREF _Toc509854602 \h </w:instrText>
                </w:r>
                <w:r w:rsidR="00857FB7">
                  <w:rPr>
                    <w:noProof/>
                    <w:webHidden/>
                  </w:rPr>
                </w:r>
                <w:r w:rsidR="00857FB7">
                  <w:rPr>
                    <w:noProof/>
                    <w:webHidden/>
                  </w:rPr>
                  <w:fldChar w:fldCharType="separate"/>
                </w:r>
                <w:r w:rsidR="00857FB7">
                  <w:rPr>
                    <w:noProof/>
                    <w:webHidden/>
                  </w:rPr>
                  <w:t>2</w:t>
                </w:r>
                <w:r w:rsidR="00857FB7">
                  <w:rPr>
                    <w:noProof/>
                    <w:webHidden/>
                  </w:rPr>
                  <w:fldChar w:fldCharType="end"/>
                </w:r>
              </w:hyperlink>
            </w:p>
            <w:p w:rsidR="00857FB7" w:rsidRDefault="00857FB7">
              <w:pPr>
                <w:pStyle w:val="20"/>
                <w:tabs>
                  <w:tab w:val="right" w:leader="dot" w:pos="9060"/>
                </w:tabs>
                <w:rPr>
                  <w:rFonts w:asciiTheme="minorHAnsi" w:eastAsiaTheme="minorEastAsia" w:hAnsiTheme="minorHAnsi"/>
                  <w:noProof/>
                  <w:lang w:eastAsia="el-GR"/>
                </w:rPr>
              </w:pPr>
              <w:hyperlink w:anchor="_Toc509854603" w:history="1">
                <w:r w:rsidRPr="004A10A0">
                  <w:rPr>
                    <w:rStyle w:val="-"/>
                    <w:noProof/>
                    <w:lang w:val="en-US"/>
                  </w:rPr>
                  <w:t>Biome</w:t>
                </w:r>
                <w:r>
                  <w:rPr>
                    <w:noProof/>
                    <w:webHidden/>
                  </w:rPr>
                  <w:tab/>
                </w:r>
                <w:r>
                  <w:rPr>
                    <w:noProof/>
                    <w:webHidden/>
                  </w:rPr>
                  <w:fldChar w:fldCharType="begin"/>
                </w:r>
                <w:r>
                  <w:rPr>
                    <w:noProof/>
                    <w:webHidden/>
                  </w:rPr>
                  <w:instrText xml:space="preserve"> PAGEREF _Toc509854603 \h </w:instrText>
                </w:r>
                <w:r>
                  <w:rPr>
                    <w:noProof/>
                    <w:webHidden/>
                  </w:rPr>
                </w:r>
                <w:r>
                  <w:rPr>
                    <w:noProof/>
                    <w:webHidden/>
                  </w:rPr>
                  <w:fldChar w:fldCharType="separate"/>
                </w:r>
                <w:r>
                  <w:rPr>
                    <w:noProof/>
                    <w:webHidden/>
                  </w:rPr>
                  <w:t>2</w:t>
                </w:r>
                <w:r>
                  <w:rPr>
                    <w:noProof/>
                    <w:webHidden/>
                  </w:rPr>
                  <w:fldChar w:fldCharType="end"/>
                </w:r>
              </w:hyperlink>
            </w:p>
            <w:p w:rsidR="00857FB7" w:rsidRDefault="00857FB7">
              <w:pPr>
                <w:pStyle w:val="10"/>
                <w:tabs>
                  <w:tab w:val="right" w:leader="dot" w:pos="9060"/>
                </w:tabs>
                <w:rPr>
                  <w:rFonts w:asciiTheme="minorHAnsi" w:eastAsiaTheme="minorEastAsia" w:hAnsiTheme="minorHAnsi"/>
                  <w:noProof/>
                  <w:lang w:eastAsia="el-GR"/>
                </w:rPr>
              </w:pPr>
              <w:hyperlink w:anchor="_Toc509854604" w:history="1">
                <w:r w:rsidRPr="004A10A0">
                  <w:rPr>
                    <w:rStyle w:val="-"/>
                    <w:noProof/>
                    <w:lang w:val="en-US"/>
                  </w:rPr>
                  <w:t>Heading 2</w:t>
                </w:r>
                <w:r>
                  <w:rPr>
                    <w:noProof/>
                    <w:webHidden/>
                  </w:rPr>
                  <w:tab/>
                </w:r>
                <w:r>
                  <w:rPr>
                    <w:noProof/>
                    <w:webHidden/>
                  </w:rPr>
                  <w:fldChar w:fldCharType="begin"/>
                </w:r>
                <w:r>
                  <w:rPr>
                    <w:noProof/>
                    <w:webHidden/>
                  </w:rPr>
                  <w:instrText xml:space="preserve"> PAGEREF _Toc509854604 \h </w:instrText>
                </w:r>
                <w:r>
                  <w:rPr>
                    <w:noProof/>
                    <w:webHidden/>
                  </w:rPr>
                </w:r>
                <w:r>
                  <w:rPr>
                    <w:noProof/>
                    <w:webHidden/>
                  </w:rPr>
                  <w:fldChar w:fldCharType="separate"/>
                </w:r>
                <w:r>
                  <w:rPr>
                    <w:noProof/>
                    <w:webHidden/>
                  </w:rPr>
                  <w:t>3</w:t>
                </w:r>
                <w:r>
                  <w:rPr>
                    <w:noProof/>
                    <w:webHidden/>
                  </w:rPr>
                  <w:fldChar w:fldCharType="end"/>
                </w:r>
              </w:hyperlink>
            </w:p>
            <w:p w:rsidR="00857FB7" w:rsidRDefault="00857FB7">
              <w:pPr>
                <w:pStyle w:val="20"/>
                <w:tabs>
                  <w:tab w:val="right" w:leader="dot" w:pos="9060"/>
                </w:tabs>
                <w:rPr>
                  <w:rFonts w:asciiTheme="minorHAnsi" w:eastAsiaTheme="minorEastAsia" w:hAnsiTheme="minorHAnsi"/>
                  <w:noProof/>
                  <w:lang w:eastAsia="el-GR"/>
                </w:rPr>
              </w:pPr>
              <w:hyperlink w:anchor="_Toc509854605" w:history="1">
                <w:r w:rsidRPr="004A10A0">
                  <w:rPr>
                    <w:rStyle w:val="-"/>
                    <w:noProof/>
                    <w:lang w:val="en-US"/>
                  </w:rPr>
                  <w:t>Biosphere</w:t>
                </w:r>
                <w:r>
                  <w:rPr>
                    <w:noProof/>
                    <w:webHidden/>
                  </w:rPr>
                  <w:tab/>
                </w:r>
                <w:r>
                  <w:rPr>
                    <w:noProof/>
                    <w:webHidden/>
                  </w:rPr>
                  <w:fldChar w:fldCharType="begin"/>
                </w:r>
                <w:r>
                  <w:rPr>
                    <w:noProof/>
                    <w:webHidden/>
                  </w:rPr>
                  <w:instrText xml:space="preserve"> PAGEREF _Toc509854605 \h </w:instrText>
                </w:r>
                <w:r>
                  <w:rPr>
                    <w:noProof/>
                    <w:webHidden/>
                  </w:rPr>
                </w:r>
                <w:r>
                  <w:rPr>
                    <w:noProof/>
                    <w:webHidden/>
                  </w:rPr>
                  <w:fldChar w:fldCharType="separate"/>
                </w:r>
                <w:r>
                  <w:rPr>
                    <w:noProof/>
                    <w:webHidden/>
                  </w:rPr>
                  <w:t>3</w:t>
                </w:r>
                <w:r>
                  <w:rPr>
                    <w:noProof/>
                    <w:webHidden/>
                  </w:rPr>
                  <w:fldChar w:fldCharType="end"/>
                </w:r>
              </w:hyperlink>
            </w:p>
            <w:p w:rsidR="00857FB7" w:rsidRDefault="00857FB7">
              <w:pPr>
                <w:pStyle w:val="10"/>
                <w:tabs>
                  <w:tab w:val="right" w:leader="dot" w:pos="9060"/>
                </w:tabs>
                <w:rPr>
                  <w:rFonts w:asciiTheme="minorHAnsi" w:eastAsiaTheme="minorEastAsia" w:hAnsiTheme="minorHAnsi"/>
                  <w:noProof/>
                  <w:lang w:eastAsia="el-GR"/>
                </w:rPr>
              </w:pPr>
              <w:hyperlink w:anchor="_Toc509854606" w:history="1">
                <w:r w:rsidRPr="004A10A0">
                  <w:rPr>
                    <w:rStyle w:val="-"/>
                    <w:noProof/>
                    <w:lang w:val="en-US"/>
                  </w:rPr>
                  <w:t>Heading 3</w:t>
                </w:r>
                <w:r>
                  <w:rPr>
                    <w:noProof/>
                    <w:webHidden/>
                  </w:rPr>
                  <w:tab/>
                </w:r>
                <w:r>
                  <w:rPr>
                    <w:noProof/>
                    <w:webHidden/>
                  </w:rPr>
                  <w:fldChar w:fldCharType="begin"/>
                </w:r>
                <w:r>
                  <w:rPr>
                    <w:noProof/>
                    <w:webHidden/>
                  </w:rPr>
                  <w:instrText xml:space="preserve"> PAGEREF _Toc509854606 \h </w:instrText>
                </w:r>
                <w:r>
                  <w:rPr>
                    <w:noProof/>
                    <w:webHidden/>
                  </w:rPr>
                </w:r>
                <w:r>
                  <w:rPr>
                    <w:noProof/>
                    <w:webHidden/>
                  </w:rPr>
                  <w:fldChar w:fldCharType="separate"/>
                </w:r>
                <w:r>
                  <w:rPr>
                    <w:noProof/>
                    <w:webHidden/>
                  </w:rPr>
                  <w:t>4</w:t>
                </w:r>
                <w:r>
                  <w:rPr>
                    <w:noProof/>
                    <w:webHidden/>
                  </w:rPr>
                  <w:fldChar w:fldCharType="end"/>
                </w:r>
              </w:hyperlink>
            </w:p>
            <w:p w:rsidR="00857FB7" w:rsidRDefault="00857FB7">
              <w:pPr>
                <w:pStyle w:val="20"/>
                <w:tabs>
                  <w:tab w:val="right" w:leader="dot" w:pos="9060"/>
                </w:tabs>
                <w:rPr>
                  <w:rFonts w:asciiTheme="minorHAnsi" w:eastAsiaTheme="minorEastAsia" w:hAnsiTheme="minorHAnsi"/>
                  <w:noProof/>
                  <w:lang w:eastAsia="el-GR"/>
                </w:rPr>
              </w:pPr>
              <w:hyperlink w:anchor="_Toc509854607" w:history="1">
                <w:r w:rsidRPr="004A10A0">
                  <w:rPr>
                    <w:rStyle w:val="-"/>
                    <w:noProof/>
                    <w:lang w:val="en-US"/>
                  </w:rPr>
                  <w:t>Holism</w:t>
                </w:r>
                <w:r>
                  <w:rPr>
                    <w:noProof/>
                    <w:webHidden/>
                  </w:rPr>
                  <w:tab/>
                </w:r>
                <w:r>
                  <w:rPr>
                    <w:noProof/>
                    <w:webHidden/>
                  </w:rPr>
                  <w:fldChar w:fldCharType="begin"/>
                </w:r>
                <w:r>
                  <w:rPr>
                    <w:noProof/>
                    <w:webHidden/>
                  </w:rPr>
                  <w:instrText xml:space="preserve"> PAGEREF _Toc509854607 \h </w:instrText>
                </w:r>
                <w:r>
                  <w:rPr>
                    <w:noProof/>
                    <w:webHidden/>
                  </w:rPr>
                </w:r>
                <w:r>
                  <w:rPr>
                    <w:noProof/>
                    <w:webHidden/>
                  </w:rPr>
                  <w:fldChar w:fldCharType="separate"/>
                </w:r>
                <w:r>
                  <w:rPr>
                    <w:noProof/>
                    <w:webHidden/>
                  </w:rPr>
                  <w:t>4</w:t>
                </w:r>
                <w:r>
                  <w:rPr>
                    <w:noProof/>
                    <w:webHidden/>
                  </w:rPr>
                  <w:fldChar w:fldCharType="end"/>
                </w:r>
              </w:hyperlink>
            </w:p>
            <w:p w:rsidR="00857FB7" w:rsidRDefault="00857FB7">
              <w:pPr>
                <w:pStyle w:val="10"/>
                <w:tabs>
                  <w:tab w:val="right" w:leader="dot" w:pos="9060"/>
                </w:tabs>
                <w:rPr>
                  <w:rFonts w:asciiTheme="minorHAnsi" w:eastAsiaTheme="minorEastAsia" w:hAnsiTheme="minorHAnsi"/>
                  <w:noProof/>
                  <w:lang w:eastAsia="el-GR"/>
                </w:rPr>
              </w:pPr>
              <w:hyperlink w:anchor="_Toc509854608" w:history="1">
                <w:r w:rsidRPr="004A10A0">
                  <w:rPr>
                    <w:rStyle w:val="-"/>
                    <w:noProof/>
                    <w:lang w:val="en-US"/>
                  </w:rPr>
                  <w:t>Heading 4</w:t>
                </w:r>
                <w:r>
                  <w:rPr>
                    <w:noProof/>
                    <w:webHidden/>
                  </w:rPr>
                  <w:tab/>
                </w:r>
                <w:r>
                  <w:rPr>
                    <w:noProof/>
                    <w:webHidden/>
                  </w:rPr>
                  <w:fldChar w:fldCharType="begin"/>
                </w:r>
                <w:r>
                  <w:rPr>
                    <w:noProof/>
                    <w:webHidden/>
                  </w:rPr>
                  <w:instrText xml:space="preserve"> PAGEREF _Toc509854608 \h </w:instrText>
                </w:r>
                <w:r>
                  <w:rPr>
                    <w:noProof/>
                    <w:webHidden/>
                  </w:rPr>
                </w:r>
                <w:r>
                  <w:rPr>
                    <w:noProof/>
                    <w:webHidden/>
                  </w:rPr>
                  <w:fldChar w:fldCharType="separate"/>
                </w:r>
                <w:r>
                  <w:rPr>
                    <w:noProof/>
                    <w:webHidden/>
                  </w:rPr>
                  <w:t>5</w:t>
                </w:r>
                <w:r>
                  <w:rPr>
                    <w:noProof/>
                    <w:webHidden/>
                  </w:rPr>
                  <w:fldChar w:fldCharType="end"/>
                </w:r>
              </w:hyperlink>
            </w:p>
            <w:p w:rsidR="00857FB7" w:rsidRDefault="00857FB7">
              <w:pPr>
                <w:pStyle w:val="20"/>
                <w:tabs>
                  <w:tab w:val="right" w:leader="dot" w:pos="9060"/>
                </w:tabs>
                <w:rPr>
                  <w:rFonts w:asciiTheme="minorHAnsi" w:eastAsiaTheme="minorEastAsia" w:hAnsiTheme="minorHAnsi"/>
                  <w:noProof/>
                  <w:lang w:eastAsia="el-GR"/>
                </w:rPr>
              </w:pPr>
              <w:hyperlink w:anchor="_Toc509854609" w:history="1">
                <w:r w:rsidRPr="004A10A0">
                  <w:rPr>
                    <w:rStyle w:val="-"/>
                    <w:noProof/>
                    <w:lang w:val="en-US"/>
                  </w:rPr>
                  <w:t>Social ecology</w:t>
                </w:r>
                <w:r>
                  <w:rPr>
                    <w:noProof/>
                    <w:webHidden/>
                  </w:rPr>
                  <w:tab/>
                </w:r>
                <w:r>
                  <w:rPr>
                    <w:noProof/>
                    <w:webHidden/>
                  </w:rPr>
                  <w:fldChar w:fldCharType="begin"/>
                </w:r>
                <w:r>
                  <w:rPr>
                    <w:noProof/>
                    <w:webHidden/>
                  </w:rPr>
                  <w:instrText xml:space="preserve"> PAGEREF _Toc509854609 \h </w:instrText>
                </w:r>
                <w:r>
                  <w:rPr>
                    <w:noProof/>
                    <w:webHidden/>
                  </w:rPr>
                </w:r>
                <w:r>
                  <w:rPr>
                    <w:noProof/>
                    <w:webHidden/>
                  </w:rPr>
                  <w:fldChar w:fldCharType="separate"/>
                </w:r>
                <w:r>
                  <w:rPr>
                    <w:noProof/>
                    <w:webHidden/>
                  </w:rPr>
                  <w:t>5</w:t>
                </w:r>
                <w:r>
                  <w:rPr>
                    <w:noProof/>
                    <w:webHidden/>
                  </w:rPr>
                  <w:fldChar w:fldCharType="end"/>
                </w:r>
              </w:hyperlink>
            </w:p>
            <w:p w:rsidR="00857FB7" w:rsidRDefault="00857FB7">
              <w:pPr>
                <w:pStyle w:val="10"/>
                <w:tabs>
                  <w:tab w:val="right" w:leader="dot" w:pos="9060"/>
                </w:tabs>
                <w:rPr>
                  <w:rFonts w:asciiTheme="minorHAnsi" w:eastAsiaTheme="minorEastAsia" w:hAnsiTheme="minorHAnsi"/>
                  <w:noProof/>
                  <w:lang w:eastAsia="el-GR"/>
                </w:rPr>
              </w:pPr>
              <w:hyperlink w:anchor="_Toc509854610" w:history="1">
                <w:r w:rsidRPr="004A10A0">
                  <w:rPr>
                    <w:rStyle w:val="-"/>
                    <w:noProof/>
                  </w:rPr>
                  <w:t>Heading 5</w:t>
                </w:r>
                <w:r>
                  <w:rPr>
                    <w:noProof/>
                    <w:webHidden/>
                  </w:rPr>
                  <w:tab/>
                </w:r>
                <w:r>
                  <w:rPr>
                    <w:noProof/>
                    <w:webHidden/>
                  </w:rPr>
                  <w:fldChar w:fldCharType="begin"/>
                </w:r>
                <w:r>
                  <w:rPr>
                    <w:noProof/>
                    <w:webHidden/>
                  </w:rPr>
                  <w:instrText xml:space="preserve"> PAGEREF _Toc509854610 \h </w:instrText>
                </w:r>
                <w:r>
                  <w:rPr>
                    <w:noProof/>
                    <w:webHidden/>
                  </w:rPr>
                </w:r>
                <w:r>
                  <w:rPr>
                    <w:noProof/>
                    <w:webHidden/>
                  </w:rPr>
                  <w:fldChar w:fldCharType="separate"/>
                </w:r>
                <w:r>
                  <w:rPr>
                    <w:noProof/>
                    <w:webHidden/>
                  </w:rPr>
                  <w:t>6</w:t>
                </w:r>
                <w:r>
                  <w:rPr>
                    <w:noProof/>
                    <w:webHidden/>
                  </w:rPr>
                  <w:fldChar w:fldCharType="end"/>
                </w:r>
              </w:hyperlink>
            </w:p>
            <w:p w:rsidR="00857FB7" w:rsidRDefault="00857FB7">
              <w:pPr>
                <w:pStyle w:val="20"/>
                <w:tabs>
                  <w:tab w:val="right" w:leader="dot" w:pos="9060"/>
                </w:tabs>
                <w:rPr>
                  <w:rFonts w:asciiTheme="minorHAnsi" w:eastAsiaTheme="minorEastAsia" w:hAnsiTheme="minorHAnsi"/>
                  <w:noProof/>
                  <w:lang w:eastAsia="el-GR"/>
                </w:rPr>
              </w:pPr>
              <w:hyperlink w:anchor="_Toc509854611" w:history="1">
                <w:r w:rsidRPr="004A10A0">
                  <w:rPr>
                    <w:rStyle w:val="-"/>
                    <w:noProof/>
                    <w:lang w:val="en-US"/>
                  </w:rPr>
                  <w:t>Molecular ecology</w:t>
                </w:r>
                <w:r>
                  <w:rPr>
                    <w:noProof/>
                    <w:webHidden/>
                  </w:rPr>
                  <w:tab/>
                </w:r>
                <w:r>
                  <w:rPr>
                    <w:noProof/>
                    <w:webHidden/>
                  </w:rPr>
                  <w:fldChar w:fldCharType="begin"/>
                </w:r>
                <w:r>
                  <w:rPr>
                    <w:noProof/>
                    <w:webHidden/>
                  </w:rPr>
                  <w:instrText xml:space="preserve"> PAGEREF _Toc509854611 \h </w:instrText>
                </w:r>
                <w:r>
                  <w:rPr>
                    <w:noProof/>
                    <w:webHidden/>
                  </w:rPr>
                </w:r>
                <w:r>
                  <w:rPr>
                    <w:noProof/>
                    <w:webHidden/>
                  </w:rPr>
                  <w:fldChar w:fldCharType="separate"/>
                </w:r>
                <w:r>
                  <w:rPr>
                    <w:noProof/>
                    <w:webHidden/>
                  </w:rPr>
                  <w:t>6</w:t>
                </w:r>
                <w:r>
                  <w:rPr>
                    <w:noProof/>
                    <w:webHidden/>
                  </w:rPr>
                  <w:fldChar w:fldCharType="end"/>
                </w:r>
              </w:hyperlink>
            </w:p>
            <w:p w:rsidR="00410394" w:rsidRDefault="00410394">
              <w:r>
                <w:rPr>
                  <w:b/>
                  <w:bCs/>
                </w:rPr>
                <w:fldChar w:fldCharType="end"/>
              </w:r>
            </w:p>
          </w:sdtContent>
        </w:sdt>
        <w:p w:rsidR="00410394" w:rsidRDefault="00410394" w:rsidP="00410394">
          <w:pPr>
            <w:rPr>
              <w:noProof/>
              <w:shd w:val="clear" w:color="auto" w:fill="FBE4D5" w:themeFill="accent2" w:themeFillTint="33"/>
            </w:rPr>
          </w:pPr>
          <w:r>
            <w:rPr>
              <w:noProof/>
              <w:shd w:val="clear" w:color="auto" w:fill="FBE4D5" w:themeFill="accent2" w:themeFillTint="33"/>
            </w:rPr>
            <w:br w:type="page"/>
          </w:r>
        </w:p>
      </w:sdtContent>
    </w:sdt>
    <w:bookmarkStart w:id="1" w:name="_Toc509779911" w:displacedByCustomXml="prev"/>
    <w:p w:rsidR="005020B3" w:rsidRPr="00410394" w:rsidRDefault="005020B3" w:rsidP="00410394">
      <w:pPr>
        <w:pStyle w:val="1"/>
        <w:rPr>
          <w:noProof/>
          <w:shd w:val="clear" w:color="auto" w:fill="FBE4D5" w:themeFill="accent2" w:themeFillTint="33"/>
          <w:lang w:val="en-US" w:eastAsia="el-GR"/>
          <w:rPrChange w:id="2" w:author="elinalouk@yahoo.com" w:date="2018-03-25T22:32:00Z">
            <w:rPr>
              <w:noProof/>
              <w:shd w:val="clear" w:color="auto" w:fill="FBE4D5" w:themeFill="accent2" w:themeFillTint="33"/>
              <w:lang w:eastAsia="el-GR"/>
            </w:rPr>
          </w:rPrChange>
        </w:rPr>
      </w:pPr>
      <w:bookmarkStart w:id="3" w:name="_Toc509854602"/>
      <w:r w:rsidRPr="00410394">
        <w:rPr>
          <w:lang w:val="en-US"/>
          <w:rPrChange w:id="4" w:author="elinalouk@yahoo.com" w:date="2018-03-25T22:32:00Z">
            <w:rPr/>
          </w:rPrChange>
        </w:rPr>
        <w:lastRenderedPageBreak/>
        <w:t>Heading 1</w:t>
      </w:r>
      <w:bookmarkEnd w:id="1"/>
      <w:bookmarkEnd w:id="3"/>
    </w:p>
    <w:p w:rsidR="00BA7D0B" w:rsidRPr="00BA7D0B" w:rsidRDefault="00BA7D0B" w:rsidP="005020B3">
      <w:pPr>
        <w:pStyle w:val="2"/>
        <w:rPr>
          <w:lang w:val="en-US"/>
        </w:rPr>
      </w:pPr>
      <w:bookmarkStart w:id="5" w:name="_Toc509779912"/>
      <w:bookmarkStart w:id="6" w:name="_Toc509854603"/>
      <w:r w:rsidRPr="00BA7D0B">
        <w:rPr>
          <w:lang w:val="en-US"/>
        </w:rPr>
        <w:t>Biome</w:t>
      </w:r>
      <w:bookmarkEnd w:id="5"/>
      <w:bookmarkEnd w:id="6"/>
    </w:p>
    <w:p w:rsidR="00D85972" w:rsidRDefault="00D85972" w:rsidP="00185642">
      <w:pPr>
        <w:spacing w:before="240" w:after="240" w:line="312" w:lineRule="auto"/>
        <w:ind w:firstLine="709"/>
        <w:rPr>
          <w:ins w:id="7" w:author="elinalouk@yahoo.com" w:date="2018-03-26T18:47:00Z"/>
          <w:lang w:val="en-US"/>
        </w:rPr>
        <w:sectPr w:rsidR="00D85972" w:rsidSect="00315BB0">
          <w:headerReference w:type="default" r:id="rId13"/>
          <w:type w:val="continuous"/>
          <w:pgSz w:w="11906" w:h="16838"/>
          <w:pgMar w:top="1418" w:right="1418" w:bottom="1418" w:left="1418" w:header="708" w:footer="708" w:gutter="0"/>
          <w:pgNumType w:start="0"/>
          <w:cols w:space="708"/>
          <w:docGrid w:linePitch="360"/>
        </w:sectPr>
      </w:pPr>
    </w:p>
    <w:p w:rsidR="00BA7D0B" w:rsidRDefault="00BA7D0B" w:rsidP="00185642">
      <w:pPr>
        <w:spacing w:before="240" w:after="240" w:line="312" w:lineRule="auto"/>
        <w:ind w:firstLine="709"/>
        <w:rPr>
          <w:lang w:val="en-US"/>
        </w:rPr>
      </w:pPr>
      <w:r w:rsidRPr="00BA7D0B">
        <w:rPr>
          <w:lang w:val="en-US"/>
        </w:rPr>
        <w:t>Biomes are larger units of organization that categorize regions of the Earth's ecosystems, mainly according to the structure and composition of vegetation.[42] There are</w:t>
      </w:r>
      <w:del w:id="8" w:author="elinalouk@yahoo.com" w:date="2018-03-25T22:32:00Z">
        <w:r w:rsidRPr="00BA7D0B" w:rsidDel="00410394">
          <w:rPr>
            <w:lang w:val="en-US"/>
          </w:rPr>
          <w:delText xml:space="preserve"> different</w:delText>
        </w:r>
      </w:del>
      <w:ins w:id="9" w:author="elinalouk@yahoo.com" w:date="2018-03-25T22:32:00Z">
        <w:r w:rsidR="00410394">
          <w:rPr>
            <w:lang w:val="en-US"/>
          </w:rPr>
          <w:t xml:space="preserve"> </w:t>
        </w:r>
        <w:r w:rsidR="00A9608B">
          <w:rPr>
            <w:lang w:val="en-US"/>
          </w:rPr>
          <w:t>alter</w:t>
        </w:r>
      </w:ins>
      <w:ins w:id="10" w:author="elinalouk@yahoo.com" w:date="2018-03-25T22:33:00Z">
        <w:r w:rsidR="00A9608B">
          <w:rPr>
            <w:lang w:val="en-US"/>
          </w:rPr>
          <w:t>native</w:t>
        </w:r>
      </w:ins>
      <w:r w:rsidRPr="00BA7D0B">
        <w:rPr>
          <w:lang w:val="en-US"/>
        </w:rPr>
        <w:t xml:space="preserve"> methods to define the </w:t>
      </w:r>
      <w:del w:id="11" w:author="elinalouk@yahoo.com" w:date="2018-03-25T22:33:00Z">
        <w:r w:rsidRPr="00BA7D0B" w:rsidDel="00A9608B">
          <w:rPr>
            <w:lang w:val="en-US"/>
          </w:rPr>
          <w:delText xml:space="preserve">continental </w:delText>
        </w:r>
      </w:del>
      <w:ins w:id="12" w:author="elinalouk@yahoo.com" w:date="2018-03-25T22:33:00Z">
        <w:r w:rsidR="00A9608B">
          <w:rPr>
            <w:lang w:val="en-US"/>
          </w:rPr>
          <w:t xml:space="preserve"> European</w:t>
        </w:r>
        <w:r w:rsidR="00A9608B" w:rsidRPr="00BA7D0B">
          <w:rPr>
            <w:lang w:val="en-US"/>
          </w:rPr>
          <w:t xml:space="preserve"> </w:t>
        </w:r>
      </w:ins>
      <w:r w:rsidRPr="00BA7D0B">
        <w:rPr>
          <w:lang w:val="en-US"/>
        </w:rPr>
        <w:t xml:space="preserve">boundaries of biomes dominated by different functional types of </w:t>
      </w:r>
      <w:del w:id="13" w:author="elinalouk@yahoo.com" w:date="2018-03-25T22:33:00Z">
        <w:r w:rsidRPr="00BA7D0B" w:rsidDel="00A9608B">
          <w:rPr>
            <w:lang w:val="en-US"/>
          </w:rPr>
          <w:delText xml:space="preserve">vegetative </w:delText>
        </w:r>
      </w:del>
      <w:ins w:id="14" w:author="elinalouk@yahoo.com" w:date="2018-03-25T22:33:00Z">
        <w:r w:rsidR="00A9608B">
          <w:rPr>
            <w:lang w:val="en-US"/>
          </w:rPr>
          <w:t xml:space="preserve"> vegetational</w:t>
        </w:r>
      </w:ins>
      <w:ins w:id="15" w:author="elinalouk@yahoo.com" w:date="2018-03-26T18:45:00Z">
        <w:r w:rsidR="00D85972" w:rsidRPr="00D85972">
          <w:rPr>
            <w:lang w:val="en-US"/>
            <w:rPrChange w:id="16" w:author="elinalouk@yahoo.com" w:date="2018-03-26T18:47:00Z">
              <w:rPr/>
            </w:rPrChange>
          </w:rPr>
          <w:t xml:space="preserve"> </w:t>
        </w:r>
      </w:ins>
      <w:r w:rsidRPr="00BA7D0B">
        <w:rPr>
          <w:lang w:val="en-US"/>
        </w:rPr>
        <w:t xml:space="preserve">communities that are limited in distribution by climate, precipitation, weather and other environmental variables. Biomes include tropical rainforest, temperate broadleaf and mixed forest, temperate deciduous forest, taiga, tundra, hot desert, and polar </w:t>
      </w:r>
      <w:proofErr w:type="gramStart"/>
      <w:r w:rsidRPr="00BA7D0B">
        <w:rPr>
          <w:lang w:val="en-US"/>
        </w:rPr>
        <w:t>desert.[</w:t>
      </w:r>
      <w:proofErr w:type="gramEnd"/>
      <w:r w:rsidRPr="00BA7D0B">
        <w:rPr>
          <w:lang w:val="en-US"/>
        </w:rPr>
        <w:t xml:space="preserve">43] Other researchers have recently categorized other biomes, such as the human and oceanic microbiomes. To a microbe, the human body is a habitat and a </w:t>
      </w:r>
      <w:proofErr w:type="gramStart"/>
      <w:r w:rsidRPr="00BA7D0B">
        <w:rPr>
          <w:lang w:val="en-US"/>
        </w:rPr>
        <w:t>landscape.[</w:t>
      </w:r>
      <w:proofErr w:type="gramEnd"/>
      <w:r w:rsidRPr="00BA7D0B">
        <w:rPr>
          <w:lang w:val="en-US"/>
        </w:rPr>
        <w:t xml:space="preserve">44] Microbiomes were discovered largely through advances in </w:t>
      </w:r>
      <w:del w:id="17" w:author="elinalouk@yahoo.com" w:date="2018-03-25T22:33:00Z">
        <w:r w:rsidRPr="00BA7D0B" w:rsidDel="00A9608B">
          <w:rPr>
            <w:lang w:val="en-US"/>
          </w:rPr>
          <w:delText xml:space="preserve">molecular </w:delText>
        </w:r>
      </w:del>
      <w:ins w:id="18" w:author="elinalouk@yahoo.com" w:date="2018-03-25T22:33:00Z">
        <w:r w:rsidR="00A9608B">
          <w:rPr>
            <w:lang w:val="en-US"/>
          </w:rPr>
          <w:t xml:space="preserve"> </w:t>
        </w:r>
        <w:proofErr w:type="spellStart"/>
        <w:r w:rsidR="00A9608B">
          <w:rPr>
            <w:lang w:val="en-US"/>
          </w:rPr>
          <w:t>corpuscular</w:t>
        </w:r>
      </w:ins>
      <w:r w:rsidRPr="00BA7D0B">
        <w:rPr>
          <w:lang w:val="en-US"/>
        </w:rPr>
        <w:t>genetics</w:t>
      </w:r>
      <w:proofErr w:type="spellEnd"/>
      <w:r w:rsidRPr="00BA7D0B">
        <w:rPr>
          <w:lang w:val="en-US"/>
        </w:rPr>
        <w:t>, which have revealed a hidden richness of microbial diversity on the planet. The oceanic microbiome plays a significant role in the ecological biogeochemistry of the planet's oceans.</w:t>
      </w:r>
    </w:p>
    <w:p w:rsidR="00BA7D0B" w:rsidRDefault="00BA7D0B" w:rsidP="00BA7D0B">
      <w:pPr>
        <w:rPr>
          <w:lang w:val="en-US"/>
        </w:rPr>
      </w:pPr>
    </w:p>
    <w:p w:rsidR="005020B3" w:rsidRPr="00185642" w:rsidRDefault="00BA7D0B" w:rsidP="005020B3">
      <w:pPr>
        <w:pStyle w:val="1"/>
        <w:rPr>
          <w:lang w:val="en-US"/>
        </w:rPr>
      </w:pPr>
      <w:r w:rsidRPr="00185642">
        <w:rPr>
          <w:lang w:val="en-US"/>
        </w:rPr>
        <w:br w:type="page"/>
      </w:r>
      <w:bookmarkStart w:id="19" w:name="_Toc509779913"/>
      <w:bookmarkStart w:id="20" w:name="_Toc509854604"/>
      <w:r w:rsidR="005020B3" w:rsidRPr="00185642">
        <w:rPr>
          <w:lang w:val="en-US"/>
        </w:rPr>
        <w:lastRenderedPageBreak/>
        <w:t>Heading 2</w:t>
      </w:r>
      <w:bookmarkEnd w:id="19"/>
      <w:bookmarkEnd w:id="20"/>
    </w:p>
    <w:p w:rsidR="00BA7D0B" w:rsidRDefault="00BA7D0B" w:rsidP="005020B3">
      <w:pPr>
        <w:pStyle w:val="2"/>
        <w:rPr>
          <w:lang w:val="en-US"/>
        </w:rPr>
      </w:pPr>
      <w:bookmarkStart w:id="21" w:name="_Toc509779914"/>
      <w:bookmarkStart w:id="22" w:name="_Toc509854605"/>
      <w:r>
        <w:rPr>
          <w:lang w:val="en-US"/>
        </w:rPr>
        <w:t>Biosphere</w:t>
      </w:r>
      <w:bookmarkEnd w:id="21"/>
      <w:bookmarkEnd w:id="22"/>
    </w:p>
    <w:p w:rsidR="00D85972" w:rsidRDefault="00BA7D0B" w:rsidP="00185642">
      <w:pPr>
        <w:spacing w:before="240" w:after="240" w:line="312" w:lineRule="auto"/>
        <w:ind w:firstLine="709"/>
        <w:rPr>
          <w:lang w:val="en-US"/>
        </w:rPr>
        <w:sectPr w:rsidR="00D85972" w:rsidSect="00D85972">
          <w:headerReference w:type="default" r:id="rId14"/>
          <w:footerReference w:type="default" r:id="rId15"/>
          <w:type w:val="continuous"/>
          <w:pgSz w:w="11906" w:h="16838"/>
          <w:pgMar w:top="1418" w:right="1418" w:bottom="1418" w:left="1418" w:header="708" w:footer="708" w:gutter="0"/>
          <w:pgNumType w:start="0"/>
          <w:cols w:space="708"/>
          <w:titlePg/>
          <w:docGrid w:linePitch="360"/>
        </w:sectPr>
      </w:pPr>
      <w:r w:rsidRPr="00BA7D0B">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BA7D0B" w:rsidRDefault="00BA7D0B" w:rsidP="00185642">
      <w:pPr>
        <w:spacing w:before="240" w:after="240" w:line="312" w:lineRule="auto"/>
        <w:ind w:firstLine="709"/>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5020B3" w:rsidRPr="00D85972" w:rsidRDefault="005020B3" w:rsidP="005020B3">
      <w:pPr>
        <w:pStyle w:val="1"/>
        <w:rPr>
          <w:lang w:val="en-US"/>
        </w:rPr>
      </w:pPr>
      <w:bookmarkStart w:id="23" w:name="_Toc509779915"/>
      <w:bookmarkStart w:id="24" w:name="_Toc509854606"/>
      <w:r w:rsidRPr="00D85972">
        <w:rPr>
          <w:lang w:val="en-US"/>
        </w:rPr>
        <w:lastRenderedPageBreak/>
        <w:t>Heading 3</w:t>
      </w:r>
      <w:bookmarkEnd w:id="23"/>
      <w:bookmarkEnd w:id="24"/>
    </w:p>
    <w:p w:rsidR="00BA7D0B" w:rsidRDefault="00BA7D0B" w:rsidP="005020B3">
      <w:pPr>
        <w:pStyle w:val="2"/>
        <w:rPr>
          <w:lang w:val="en-US"/>
        </w:rPr>
      </w:pPr>
      <w:r>
        <w:rPr>
          <w:lang w:val="en-US"/>
        </w:rPr>
        <w:t xml:space="preserve"> </w:t>
      </w:r>
      <w:bookmarkStart w:id="25" w:name="_Toc509779916"/>
      <w:bookmarkStart w:id="26" w:name="_Toc509854607"/>
      <w:r>
        <w:rPr>
          <w:lang w:val="en-US"/>
        </w:rPr>
        <w:t>Holism</w:t>
      </w:r>
      <w:bookmarkEnd w:id="25"/>
      <w:bookmarkEnd w:id="26"/>
    </w:p>
    <w:p w:rsidR="00D85972" w:rsidRDefault="00D85972" w:rsidP="00185642">
      <w:pPr>
        <w:spacing w:before="240" w:after="240" w:line="312" w:lineRule="auto"/>
        <w:ind w:firstLine="709"/>
        <w:rPr>
          <w:lang w:val="en-US"/>
        </w:rPr>
        <w:sectPr w:rsidR="00D85972" w:rsidSect="00D85972">
          <w:headerReference w:type="default" r:id="rId16"/>
          <w:footerReference w:type="default" r:id="rId17"/>
          <w:type w:val="continuous"/>
          <w:pgSz w:w="11906" w:h="16838"/>
          <w:pgMar w:top="1418" w:right="1418" w:bottom="1418" w:left="1418" w:header="708" w:footer="708" w:gutter="0"/>
          <w:pgNumType w:start="0"/>
          <w:cols w:space="708"/>
          <w:titlePg/>
          <w:docGrid w:linePitch="360"/>
        </w:sectPr>
      </w:pPr>
    </w:p>
    <w:p w:rsidR="00BA7D0B" w:rsidRPr="00BA7D0B" w:rsidRDefault="00BA7D0B" w:rsidP="00185642">
      <w:pPr>
        <w:spacing w:before="240" w:after="240" w:line="312" w:lineRule="auto"/>
        <w:ind w:firstLine="709"/>
        <w:rPr>
          <w:lang w:val="en-US"/>
        </w:rPr>
      </w:pPr>
      <w:r w:rsidRPr="00BA7D0B">
        <w:rPr>
          <w:lang w:val="en-US"/>
        </w:rPr>
        <w:t xml:space="preserve">Holism remains a critical part of the theoretical foundation in contemporary ecological studies. Holism addresses the biological organization of life that self-organizes into layers of emergent whole systems that function according to non-reducible properties. This means that higher order patterns of a whole functional system, such as an ecosystem, cannot be predicted or understood by a simple summation of the </w:t>
      </w:r>
      <w:proofErr w:type="gramStart"/>
      <w:r w:rsidRPr="00BA7D0B">
        <w:rPr>
          <w:lang w:val="en-US"/>
        </w:rPr>
        <w:t>parts.[</w:t>
      </w:r>
      <w:proofErr w:type="gramEnd"/>
      <w:r w:rsidRPr="00BA7D0B">
        <w:rPr>
          <w:lang w:val="en-US"/>
        </w:rPr>
        <w:t>104] "New properties emerge because the components interact, not because the basic nature of the components is changed."[6]:8</w:t>
      </w:r>
    </w:p>
    <w:p w:rsidR="00D85972" w:rsidRDefault="00D85972" w:rsidP="00185642">
      <w:pPr>
        <w:spacing w:before="240" w:after="240" w:line="312" w:lineRule="auto"/>
        <w:ind w:firstLine="709"/>
        <w:rPr>
          <w:sz w:val="40"/>
          <w:szCs w:val="40"/>
          <w:lang w:val="en-US"/>
        </w:rPr>
        <w:sectPr w:rsidR="00D85972" w:rsidSect="00D85972">
          <w:type w:val="continuous"/>
          <w:pgSz w:w="11906" w:h="16838"/>
          <w:pgMar w:top="1418" w:right="1418" w:bottom="1418" w:left="1418" w:header="708" w:footer="708" w:gutter="0"/>
          <w:pgNumType w:start="0"/>
          <w:cols w:space="708"/>
          <w:titlePg/>
          <w:docGrid w:linePitch="360"/>
        </w:sectPr>
      </w:pPr>
    </w:p>
    <w:p w:rsidR="00FC6E6A" w:rsidRDefault="00FC6E6A" w:rsidP="00185642">
      <w:pPr>
        <w:spacing w:before="240" w:after="240" w:line="312" w:lineRule="auto"/>
        <w:ind w:firstLine="709"/>
        <w:rPr>
          <w:sz w:val="40"/>
          <w:szCs w:val="40"/>
          <w:lang w:val="en-US"/>
        </w:rPr>
      </w:pPr>
      <w:r w:rsidRPr="00FC6E6A">
        <w:rPr>
          <w:sz w:val="40"/>
          <w:szCs w:val="40"/>
          <w:lang w:val="en-US"/>
        </w:rPr>
        <w:t>Complex Table (less accessible)</w:t>
      </w:r>
    </w:p>
    <w:p w:rsidR="00E1368E" w:rsidRDefault="00E1368E" w:rsidP="00185642">
      <w:pPr>
        <w:spacing w:before="240" w:after="240" w:line="312" w:lineRule="auto"/>
        <w:ind w:firstLine="709"/>
        <w:rPr>
          <w:b/>
          <w:sz w:val="32"/>
          <w:szCs w:val="32"/>
          <w:lang w:val="en-US"/>
        </w:rPr>
      </w:pPr>
      <w:r w:rsidRPr="00E1368E">
        <w:rPr>
          <w:b/>
          <w:sz w:val="40"/>
          <w:szCs w:val="40"/>
          <w:lang w:val="en-US"/>
        </w:rPr>
        <w:t xml:space="preserve">    </w:t>
      </w:r>
      <w:r>
        <w:rPr>
          <w:b/>
          <w:sz w:val="40"/>
          <w:szCs w:val="40"/>
          <w:lang w:val="en-US"/>
        </w:rPr>
        <w:t xml:space="preserve">          </w:t>
      </w:r>
      <w:r w:rsidRPr="00E1368E">
        <w:rPr>
          <w:b/>
          <w:sz w:val="40"/>
          <w:szCs w:val="40"/>
          <w:lang w:val="en-US"/>
        </w:rPr>
        <w:t xml:space="preserve">  </w:t>
      </w:r>
      <w:r w:rsidRPr="00E1368E">
        <w:rPr>
          <w:b/>
          <w:sz w:val="32"/>
          <w:szCs w:val="32"/>
          <w:lang w:val="en-US"/>
        </w:rPr>
        <w:t xml:space="preserve">Class Schedule </w:t>
      </w:r>
    </w:p>
    <w:tbl>
      <w:tblPr>
        <w:tblStyle w:val="a5"/>
        <w:tblW w:w="7650" w:type="dxa"/>
        <w:tblLook w:val="04A0" w:firstRow="1" w:lastRow="0" w:firstColumn="1" w:lastColumn="0" w:noHBand="0" w:noVBand="1"/>
        <w:tblPrChange w:id="27" w:author="elinalouk@yahoo.com" w:date="2018-03-26T18:49:00Z">
          <w:tblPr>
            <w:tblStyle w:val="a5"/>
            <w:tblW w:w="8197" w:type="dxa"/>
            <w:tblLook w:val="04A0" w:firstRow="1" w:lastRow="0" w:firstColumn="1" w:lastColumn="0" w:noHBand="0" w:noVBand="1"/>
          </w:tblPr>
        </w:tblPrChange>
      </w:tblPr>
      <w:tblGrid>
        <w:gridCol w:w="1549"/>
        <w:gridCol w:w="1695"/>
        <w:gridCol w:w="2013"/>
        <w:gridCol w:w="1476"/>
        <w:gridCol w:w="1500"/>
        <w:tblGridChange w:id="28">
          <w:tblGrid>
            <w:gridCol w:w="1549"/>
            <w:gridCol w:w="1695"/>
            <w:gridCol w:w="2013"/>
            <w:gridCol w:w="1476"/>
            <w:gridCol w:w="1500"/>
          </w:tblGrid>
        </w:tblGridChange>
      </w:tblGrid>
      <w:tr w:rsidR="00E1368E" w:rsidRPr="00E1368E" w:rsidTr="00D85972">
        <w:trPr>
          <w:trHeight w:val="249"/>
          <w:trPrChange w:id="29" w:author="elinalouk@yahoo.com" w:date="2018-03-26T18:49:00Z">
            <w:trPr>
              <w:trHeight w:val="288"/>
            </w:trPr>
          </w:trPrChange>
        </w:trPr>
        <w:tc>
          <w:tcPr>
            <w:tcW w:w="1549" w:type="dxa"/>
            <w:shd w:val="clear" w:color="auto" w:fill="5B9BD5" w:themeFill="accent5"/>
            <w:tcPrChange w:id="30" w:author="elinalouk@yahoo.com" w:date="2018-03-26T18:49:00Z">
              <w:tcPr>
                <w:tcW w:w="1578" w:type="dxa"/>
                <w:shd w:val="clear" w:color="auto" w:fill="5B9BD5" w:themeFill="accent5"/>
              </w:tcPr>
            </w:tcPrChange>
          </w:tcPr>
          <w:p w:rsidR="00E1368E" w:rsidRPr="00E1368E" w:rsidRDefault="00E1368E" w:rsidP="00E1368E">
            <w:pPr>
              <w:spacing w:after="240" w:line="312" w:lineRule="auto"/>
              <w:rPr>
                <w:rFonts w:cs="Times New Roman"/>
                <w:color w:val="FFFFFF" w:themeColor="background1"/>
                <w:lang w:val="en-US"/>
              </w:rPr>
            </w:pPr>
            <w:r w:rsidRPr="00E1368E">
              <w:rPr>
                <w:rFonts w:cs="Times New Roman"/>
                <w:color w:val="FFFFFF" w:themeColor="background1"/>
                <w:lang w:val="en-US"/>
              </w:rPr>
              <w:t>Lesson</w:t>
            </w:r>
          </w:p>
        </w:tc>
        <w:tc>
          <w:tcPr>
            <w:tcW w:w="1695" w:type="dxa"/>
            <w:shd w:val="clear" w:color="auto" w:fill="5B9BD5" w:themeFill="accent5"/>
            <w:tcPrChange w:id="31" w:author="elinalouk@yahoo.com" w:date="2018-03-26T18:49:00Z">
              <w:tcPr>
                <w:tcW w:w="1578" w:type="dxa"/>
                <w:shd w:val="clear" w:color="auto" w:fill="5B9BD5" w:themeFill="accent5"/>
              </w:tcPr>
            </w:tcPrChange>
          </w:tcPr>
          <w:p w:rsidR="00E1368E" w:rsidRPr="00E1368E" w:rsidRDefault="00E1368E" w:rsidP="00E1368E">
            <w:pPr>
              <w:spacing w:after="240" w:line="312" w:lineRule="auto"/>
              <w:rPr>
                <w:rFonts w:cs="Times New Roman"/>
                <w:lang w:val="en-US"/>
              </w:rPr>
            </w:pPr>
            <w:r w:rsidRPr="00E1368E">
              <w:rPr>
                <w:rFonts w:cs="Times New Roman"/>
                <w:color w:val="FFFFFF" w:themeColor="background1"/>
                <w:lang w:val="en-US"/>
              </w:rPr>
              <w:t>Topic</w:t>
            </w:r>
          </w:p>
        </w:tc>
        <w:tc>
          <w:tcPr>
            <w:tcW w:w="2013" w:type="dxa"/>
            <w:shd w:val="clear" w:color="auto" w:fill="5B9BD5" w:themeFill="accent5"/>
            <w:tcPrChange w:id="32" w:author="elinalouk@yahoo.com" w:date="2018-03-26T18:49:00Z">
              <w:tcPr>
                <w:tcW w:w="1578" w:type="dxa"/>
                <w:shd w:val="clear" w:color="auto" w:fill="5B9BD5" w:themeFill="accent5"/>
              </w:tcPr>
            </w:tcPrChange>
          </w:tcPr>
          <w:p w:rsidR="00E1368E" w:rsidRPr="00E1368E" w:rsidRDefault="00E1368E" w:rsidP="00E1368E">
            <w:pPr>
              <w:spacing w:after="240" w:line="312" w:lineRule="auto"/>
              <w:rPr>
                <w:rFonts w:cs="Times New Roman"/>
                <w:color w:val="FFFFFF" w:themeColor="background1"/>
                <w:lang w:val="en-US"/>
              </w:rPr>
            </w:pPr>
            <w:r w:rsidRPr="00E1368E">
              <w:rPr>
                <w:rFonts w:cs="Times New Roman"/>
                <w:color w:val="FFFFFF" w:themeColor="background1"/>
                <w:lang w:val="en-US"/>
              </w:rPr>
              <w:t>Assignment</w:t>
            </w:r>
          </w:p>
        </w:tc>
        <w:tc>
          <w:tcPr>
            <w:tcW w:w="1476" w:type="dxa"/>
            <w:shd w:val="clear" w:color="auto" w:fill="5B9BD5" w:themeFill="accent5"/>
            <w:tcPrChange w:id="33" w:author="elinalouk@yahoo.com" w:date="2018-03-26T18:49:00Z">
              <w:tcPr>
                <w:tcW w:w="1580" w:type="dxa"/>
                <w:shd w:val="clear" w:color="auto" w:fill="5B9BD5" w:themeFill="accent5"/>
              </w:tcPr>
            </w:tcPrChange>
          </w:tcPr>
          <w:p w:rsidR="00E1368E" w:rsidRPr="00E1368E" w:rsidRDefault="00E1368E" w:rsidP="00E1368E">
            <w:pPr>
              <w:spacing w:after="240" w:line="312" w:lineRule="auto"/>
              <w:rPr>
                <w:rFonts w:cs="Times New Roman"/>
                <w:color w:val="FFFFFF" w:themeColor="background1"/>
                <w:lang w:val="en-US"/>
              </w:rPr>
            </w:pPr>
            <w:r w:rsidRPr="00E1368E">
              <w:rPr>
                <w:rFonts w:cs="Times New Roman"/>
                <w:color w:val="FFFFFF" w:themeColor="background1"/>
                <w:lang w:val="en-US"/>
              </w:rPr>
              <w:t>Points</w:t>
            </w:r>
          </w:p>
        </w:tc>
        <w:tc>
          <w:tcPr>
            <w:tcW w:w="917" w:type="dxa"/>
            <w:shd w:val="clear" w:color="auto" w:fill="5B9BD5" w:themeFill="accent5"/>
            <w:tcPrChange w:id="34" w:author="elinalouk@yahoo.com" w:date="2018-03-26T18:49:00Z">
              <w:tcPr>
                <w:tcW w:w="1880" w:type="dxa"/>
                <w:shd w:val="clear" w:color="auto" w:fill="5B9BD5" w:themeFill="accent5"/>
              </w:tcPr>
            </w:tcPrChange>
          </w:tcPr>
          <w:p w:rsidR="00E1368E" w:rsidRPr="00E1368E" w:rsidRDefault="00E1368E" w:rsidP="00E1368E">
            <w:pPr>
              <w:spacing w:after="240" w:line="312" w:lineRule="auto"/>
              <w:rPr>
                <w:rFonts w:cs="Times New Roman"/>
                <w:color w:val="FFFFFF" w:themeColor="background1"/>
                <w:lang w:val="en-US"/>
              </w:rPr>
            </w:pPr>
            <w:r w:rsidRPr="00E1368E">
              <w:rPr>
                <w:rFonts w:cs="Times New Roman"/>
                <w:color w:val="FFFFFF" w:themeColor="background1"/>
                <w:lang w:val="en-US"/>
              </w:rPr>
              <w:t>Due</w:t>
            </w:r>
          </w:p>
        </w:tc>
      </w:tr>
      <w:tr w:rsidR="00E1368E" w:rsidRPr="00E1368E" w:rsidTr="00D85972">
        <w:trPr>
          <w:trHeight w:val="335"/>
          <w:trPrChange w:id="35" w:author="elinalouk@yahoo.com" w:date="2018-03-26T18:49:00Z">
            <w:trPr>
              <w:trHeight w:val="386"/>
            </w:trPr>
          </w:trPrChange>
        </w:trPr>
        <w:tc>
          <w:tcPr>
            <w:tcW w:w="1549" w:type="dxa"/>
            <w:vMerge w:val="restart"/>
            <w:shd w:val="clear" w:color="auto" w:fill="8EAADB" w:themeFill="accent1" w:themeFillTint="99"/>
            <w:tcPrChange w:id="36" w:author="elinalouk@yahoo.com" w:date="2018-03-26T18:49:00Z">
              <w:tcPr>
                <w:tcW w:w="1578" w:type="dxa"/>
                <w:vMerge w:val="restart"/>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1</w:t>
            </w:r>
          </w:p>
        </w:tc>
        <w:tc>
          <w:tcPr>
            <w:tcW w:w="1695" w:type="dxa"/>
            <w:vMerge w:val="restart"/>
            <w:shd w:val="clear" w:color="auto" w:fill="8EAADB" w:themeFill="accent1" w:themeFillTint="99"/>
            <w:tcPrChange w:id="37" w:author="elinalouk@yahoo.com" w:date="2018-03-26T18:49:00Z">
              <w:tcPr>
                <w:tcW w:w="1578" w:type="dxa"/>
                <w:vMerge w:val="restart"/>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What is Distance Learning?</w:t>
            </w:r>
          </w:p>
        </w:tc>
        <w:tc>
          <w:tcPr>
            <w:tcW w:w="2013" w:type="dxa"/>
            <w:shd w:val="clear" w:color="auto" w:fill="8EAADB" w:themeFill="accent1" w:themeFillTint="99"/>
            <w:tcPrChange w:id="38"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 xml:space="preserve">Wiki #1 </w:t>
            </w:r>
          </w:p>
        </w:tc>
        <w:tc>
          <w:tcPr>
            <w:tcW w:w="1476" w:type="dxa"/>
            <w:shd w:val="clear" w:color="auto" w:fill="8EAADB" w:themeFill="accent1" w:themeFillTint="99"/>
            <w:tcPrChange w:id="39" w:author="elinalouk@yahoo.com" w:date="2018-03-26T18:49:00Z">
              <w:tcPr>
                <w:tcW w:w="15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10</w:t>
            </w:r>
          </w:p>
        </w:tc>
        <w:tc>
          <w:tcPr>
            <w:tcW w:w="917" w:type="dxa"/>
            <w:shd w:val="clear" w:color="auto" w:fill="8EAADB" w:themeFill="accent1" w:themeFillTint="99"/>
            <w:tcPrChange w:id="40" w:author="elinalouk@yahoo.com" w:date="2018-03-26T18:49:00Z">
              <w:tcPr>
                <w:tcW w:w="18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March 10</w:t>
            </w:r>
          </w:p>
        </w:tc>
      </w:tr>
      <w:tr w:rsidR="00E1368E" w:rsidRPr="00E1368E" w:rsidTr="00D85972">
        <w:trPr>
          <w:trHeight w:val="281"/>
          <w:trPrChange w:id="41" w:author="elinalouk@yahoo.com" w:date="2018-03-26T18:49:00Z">
            <w:trPr>
              <w:trHeight w:val="324"/>
            </w:trPr>
          </w:trPrChange>
        </w:trPr>
        <w:tc>
          <w:tcPr>
            <w:tcW w:w="1549" w:type="dxa"/>
            <w:vMerge/>
            <w:shd w:val="clear" w:color="auto" w:fill="8EAADB" w:themeFill="accent1" w:themeFillTint="99"/>
            <w:tcPrChange w:id="42" w:author="elinalouk@yahoo.com" w:date="2018-03-26T18:49:00Z">
              <w:tcPr>
                <w:tcW w:w="1578" w:type="dxa"/>
                <w:vMerge/>
                <w:shd w:val="clear" w:color="auto" w:fill="8EAADB" w:themeFill="accent1" w:themeFillTint="99"/>
              </w:tcPr>
            </w:tcPrChange>
          </w:tcPr>
          <w:p w:rsidR="00E1368E" w:rsidRPr="00E1368E" w:rsidRDefault="00E1368E" w:rsidP="00E1368E">
            <w:pPr>
              <w:spacing w:after="240" w:line="312" w:lineRule="auto"/>
              <w:rPr>
                <w:rFonts w:cs="Times New Roman"/>
                <w:lang w:val="en-US"/>
              </w:rPr>
            </w:pPr>
          </w:p>
        </w:tc>
        <w:tc>
          <w:tcPr>
            <w:tcW w:w="1695" w:type="dxa"/>
            <w:vMerge/>
            <w:shd w:val="clear" w:color="auto" w:fill="8EAADB" w:themeFill="accent1" w:themeFillTint="99"/>
            <w:tcPrChange w:id="43" w:author="elinalouk@yahoo.com" w:date="2018-03-26T18:49:00Z">
              <w:tcPr>
                <w:tcW w:w="1578" w:type="dxa"/>
                <w:vMerge/>
                <w:shd w:val="clear" w:color="auto" w:fill="8EAADB" w:themeFill="accent1" w:themeFillTint="99"/>
              </w:tcPr>
            </w:tcPrChange>
          </w:tcPr>
          <w:p w:rsidR="00E1368E" w:rsidRPr="00E1368E" w:rsidRDefault="00E1368E" w:rsidP="00E1368E">
            <w:pPr>
              <w:spacing w:after="240" w:line="312" w:lineRule="auto"/>
              <w:rPr>
                <w:rFonts w:cs="Times New Roman"/>
                <w:lang w:val="en-US"/>
              </w:rPr>
            </w:pPr>
          </w:p>
        </w:tc>
        <w:tc>
          <w:tcPr>
            <w:tcW w:w="2013" w:type="dxa"/>
            <w:tcPrChange w:id="44" w:author="elinalouk@yahoo.com" w:date="2018-03-26T18:49:00Z">
              <w:tcPr>
                <w:tcW w:w="1578" w:type="dxa"/>
              </w:tcPr>
            </w:tcPrChange>
          </w:tcPr>
          <w:p w:rsidR="00E1368E" w:rsidRPr="00E1368E" w:rsidRDefault="00E1368E" w:rsidP="00E1368E">
            <w:pPr>
              <w:spacing w:after="240" w:line="312" w:lineRule="auto"/>
              <w:rPr>
                <w:rFonts w:cs="Times New Roman"/>
                <w:lang w:val="en-US"/>
              </w:rPr>
            </w:pPr>
            <w:r w:rsidRPr="00E1368E">
              <w:rPr>
                <w:rFonts w:cs="Times New Roman"/>
                <w:lang w:val="en-US"/>
              </w:rPr>
              <w:t xml:space="preserve">Presentation </w:t>
            </w:r>
          </w:p>
        </w:tc>
        <w:tc>
          <w:tcPr>
            <w:tcW w:w="1476" w:type="dxa"/>
            <w:tcPrChange w:id="45" w:author="elinalouk@yahoo.com" w:date="2018-03-26T18:49:00Z">
              <w:tcPr>
                <w:tcW w:w="1580" w:type="dxa"/>
              </w:tcPr>
            </w:tcPrChange>
          </w:tcPr>
          <w:p w:rsidR="00E1368E" w:rsidRPr="00E1368E" w:rsidRDefault="00E1368E" w:rsidP="00E1368E">
            <w:pPr>
              <w:spacing w:after="240" w:line="312" w:lineRule="auto"/>
              <w:rPr>
                <w:rFonts w:cs="Times New Roman"/>
                <w:lang w:val="en-US"/>
              </w:rPr>
            </w:pPr>
            <w:r w:rsidRPr="00E1368E">
              <w:rPr>
                <w:rFonts w:cs="Times New Roman"/>
                <w:lang w:val="en-US"/>
              </w:rPr>
              <w:t>20</w:t>
            </w:r>
          </w:p>
        </w:tc>
        <w:tc>
          <w:tcPr>
            <w:tcW w:w="917" w:type="dxa"/>
            <w:tcPrChange w:id="46" w:author="elinalouk@yahoo.com" w:date="2018-03-26T18:49:00Z">
              <w:tcPr>
                <w:tcW w:w="1880" w:type="dxa"/>
              </w:tcPr>
            </w:tcPrChange>
          </w:tcPr>
          <w:p w:rsidR="00E1368E" w:rsidRPr="00E1368E" w:rsidRDefault="00E1368E" w:rsidP="00E1368E">
            <w:pPr>
              <w:spacing w:after="240" w:line="312" w:lineRule="auto"/>
              <w:rPr>
                <w:rFonts w:cs="Times New Roman"/>
                <w:lang w:val="en-US"/>
              </w:rPr>
            </w:pPr>
          </w:p>
        </w:tc>
      </w:tr>
      <w:tr w:rsidR="00E1368E" w:rsidRPr="00E1368E" w:rsidTr="00D85972">
        <w:trPr>
          <w:trHeight w:val="563"/>
          <w:trPrChange w:id="47" w:author="elinalouk@yahoo.com" w:date="2018-03-26T18:49:00Z">
            <w:trPr>
              <w:trHeight w:val="648"/>
            </w:trPr>
          </w:trPrChange>
        </w:trPr>
        <w:tc>
          <w:tcPr>
            <w:tcW w:w="1549" w:type="dxa"/>
            <w:shd w:val="clear" w:color="auto" w:fill="8EAADB" w:themeFill="accent1" w:themeFillTint="99"/>
            <w:tcPrChange w:id="48"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2</w:t>
            </w:r>
          </w:p>
        </w:tc>
        <w:tc>
          <w:tcPr>
            <w:tcW w:w="1695" w:type="dxa"/>
            <w:shd w:val="clear" w:color="auto" w:fill="8EAADB" w:themeFill="accent1" w:themeFillTint="99"/>
            <w:tcPrChange w:id="49"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History &amp; Theories</w:t>
            </w:r>
          </w:p>
        </w:tc>
        <w:tc>
          <w:tcPr>
            <w:tcW w:w="2013" w:type="dxa"/>
            <w:shd w:val="clear" w:color="auto" w:fill="8EAADB" w:themeFill="accent1" w:themeFillTint="99"/>
            <w:tcPrChange w:id="50"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Brief Paper</w:t>
            </w:r>
          </w:p>
        </w:tc>
        <w:tc>
          <w:tcPr>
            <w:tcW w:w="1476" w:type="dxa"/>
            <w:shd w:val="clear" w:color="auto" w:fill="8EAADB" w:themeFill="accent1" w:themeFillTint="99"/>
            <w:tcPrChange w:id="51" w:author="elinalouk@yahoo.com" w:date="2018-03-26T18:49:00Z">
              <w:tcPr>
                <w:tcW w:w="15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20</w:t>
            </w:r>
          </w:p>
        </w:tc>
        <w:tc>
          <w:tcPr>
            <w:tcW w:w="917" w:type="dxa"/>
            <w:shd w:val="clear" w:color="auto" w:fill="8EAADB" w:themeFill="accent1" w:themeFillTint="99"/>
            <w:tcPrChange w:id="52" w:author="elinalouk@yahoo.com" w:date="2018-03-26T18:49:00Z">
              <w:tcPr>
                <w:tcW w:w="18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March 24</w:t>
            </w:r>
          </w:p>
        </w:tc>
      </w:tr>
      <w:tr w:rsidR="00E1368E" w:rsidRPr="00E1368E" w:rsidTr="00D85972">
        <w:trPr>
          <w:trHeight w:val="282"/>
          <w:trPrChange w:id="53" w:author="elinalouk@yahoo.com" w:date="2018-03-26T18:49:00Z">
            <w:trPr>
              <w:trHeight w:val="325"/>
            </w:trPr>
          </w:trPrChange>
        </w:trPr>
        <w:tc>
          <w:tcPr>
            <w:tcW w:w="7650" w:type="dxa"/>
            <w:gridSpan w:val="5"/>
            <w:tcPrChange w:id="54" w:author="elinalouk@yahoo.com" w:date="2018-03-26T18:49:00Z">
              <w:tcPr>
                <w:tcW w:w="8197" w:type="dxa"/>
                <w:gridSpan w:val="5"/>
              </w:tcPr>
            </w:tcPrChange>
          </w:tcPr>
          <w:p w:rsidR="00E1368E" w:rsidRPr="00E1368E" w:rsidRDefault="00E1368E" w:rsidP="00E1368E">
            <w:pPr>
              <w:spacing w:after="240" w:line="312" w:lineRule="auto"/>
              <w:rPr>
                <w:rFonts w:cs="Times New Roman"/>
                <w:lang w:val="en-US"/>
              </w:rPr>
            </w:pPr>
            <w:r w:rsidRPr="00E1368E">
              <w:rPr>
                <w:rFonts w:ascii="Berlin Sans FB Demi" w:hAnsi="Berlin Sans FB Demi"/>
                <w:lang w:val="en-US"/>
              </w:rPr>
              <w:t xml:space="preserve">                                                       </w:t>
            </w:r>
            <w:r w:rsidRPr="00E1368E">
              <w:rPr>
                <w:lang w:val="en-US"/>
              </w:rPr>
              <w:t>Spring Break</w:t>
            </w:r>
          </w:p>
        </w:tc>
      </w:tr>
      <w:tr w:rsidR="00E1368E" w:rsidRPr="00E1368E" w:rsidTr="00D85972">
        <w:trPr>
          <w:trHeight w:val="86"/>
          <w:trPrChange w:id="55" w:author="elinalouk@yahoo.com" w:date="2018-03-26T18:49:00Z">
            <w:trPr>
              <w:trHeight w:val="100"/>
            </w:trPr>
          </w:trPrChange>
        </w:trPr>
        <w:tc>
          <w:tcPr>
            <w:tcW w:w="1549" w:type="dxa"/>
            <w:vMerge w:val="restart"/>
            <w:shd w:val="clear" w:color="auto" w:fill="8EAADB" w:themeFill="accent1" w:themeFillTint="99"/>
            <w:tcPrChange w:id="56" w:author="elinalouk@yahoo.com" w:date="2018-03-26T18:49:00Z">
              <w:tcPr>
                <w:tcW w:w="1578" w:type="dxa"/>
                <w:vMerge w:val="restart"/>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3</w:t>
            </w:r>
          </w:p>
        </w:tc>
        <w:tc>
          <w:tcPr>
            <w:tcW w:w="1695" w:type="dxa"/>
            <w:vMerge w:val="restart"/>
            <w:shd w:val="clear" w:color="auto" w:fill="8EAADB" w:themeFill="accent1" w:themeFillTint="99"/>
            <w:tcPrChange w:id="57" w:author="elinalouk@yahoo.com" w:date="2018-03-26T18:49:00Z">
              <w:tcPr>
                <w:tcW w:w="1578" w:type="dxa"/>
                <w:vMerge w:val="restart"/>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Distance Learners</w:t>
            </w:r>
          </w:p>
        </w:tc>
        <w:tc>
          <w:tcPr>
            <w:tcW w:w="2013" w:type="dxa"/>
            <w:shd w:val="clear" w:color="auto" w:fill="8EAADB" w:themeFill="accent1" w:themeFillTint="99"/>
            <w:tcPrChange w:id="58"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Discussion #1</w:t>
            </w:r>
          </w:p>
        </w:tc>
        <w:tc>
          <w:tcPr>
            <w:tcW w:w="1476" w:type="dxa"/>
            <w:shd w:val="clear" w:color="auto" w:fill="8EAADB" w:themeFill="accent1" w:themeFillTint="99"/>
            <w:tcPrChange w:id="59" w:author="elinalouk@yahoo.com" w:date="2018-03-26T18:49:00Z">
              <w:tcPr>
                <w:tcW w:w="15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10</w:t>
            </w:r>
          </w:p>
        </w:tc>
        <w:tc>
          <w:tcPr>
            <w:tcW w:w="917" w:type="dxa"/>
            <w:shd w:val="clear" w:color="auto" w:fill="8EAADB" w:themeFill="accent1" w:themeFillTint="99"/>
            <w:tcPrChange w:id="60" w:author="elinalouk@yahoo.com" w:date="2018-03-26T18:49:00Z">
              <w:tcPr>
                <w:tcW w:w="18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April 7</w:t>
            </w:r>
          </w:p>
        </w:tc>
      </w:tr>
      <w:tr w:rsidR="00E1368E" w:rsidRPr="00E1368E" w:rsidTr="00D85972">
        <w:trPr>
          <w:trHeight w:val="259"/>
          <w:trPrChange w:id="61" w:author="elinalouk@yahoo.com" w:date="2018-03-26T18:49:00Z">
            <w:trPr>
              <w:trHeight w:val="299"/>
            </w:trPr>
          </w:trPrChange>
        </w:trPr>
        <w:tc>
          <w:tcPr>
            <w:tcW w:w="1549" w:type="dxa"/>
            <w:vMerge/>
            <w:tcPrChange w:id="62" w:author="elinalouk@yahoo.com" w:date="2018-03-26T18:49:00Z">
              <w:tcPr>
                <w:tcW w:w="1578" w:type="dxa"/>
                <w:vMerge/>
              </w:tcPr>
            </w:tcPrChange>
          </w:tcPr>
          <w:p w:rsidR="00E1368E" w:rsidRPr="00E1368E" w:rsidRDefault="00E1368E" w:rsidP="00E1368E">
            <w:pPr>
              <w:spacing w:after="240" w:line="312" w:lineRule="auto"/>
              <w:rPr>
                <w:rFonts w:cs="Times New Roman"/>
                <w:lang w:val="en-US"/>
              </w:rPr>
            </w:pPr>
          </w:p>
        </w:tc>
        <w:tc>
          <w:tcPr>
            <w:tcW w:w="1695" w:type="dxa"/>
            <w:vMerge/>
            <w:tcPrChange w:id="63" w:author="elinalouk@yahoo.com" w:date="2018-03-26T18:49:00Z">
              <w:tcPr>
                <w:tcW w:w="1578" w:type="dxa"/>
                <w:vMerge/>
              </w:tcPr>
            </w:tcPrChange>
          </w:tcPr>
          <w:p w:rsidR="00E1368E" w:rsidRPr="00E1368E" w:rsidRDefault="00E1368E" w:rsidP="00E1368E">
            <w:pPr>
              <w:spacing w:after="240" w:line="312" w:lineRule="auto"/>
              <w:rPr>
                <w:rFonts w:cs="Times New Roman"/>
                <w:lang w:val="en-US"/>
              </w:rPr>
            </w:pPr>
          </w:p>
        </w:tc>
        <w:tc>
          <w:tcPr>
            <w:tcW w:w="2013" w:type="dxa"/>
            <w:tcPrChange w:id="64" w:author="elinalouk@yahoo.com" w:date="2018-03-26T18:49:00Z">
              <w:tcPr>
                <w:tcW w:w="1578" w:type="dxa"/>
              </w:tcPr>
            </w:tcPrChange>
          </w:tcPr>
          <w:p w:rsidR="00E1368E" w:rsidRPr="00E1368E" w:rsidRDefault="00E1368E" w:rsidP="00E1368E">
            <w:pPr>
              <w:spacing w:after="240" w:line="312" w:lineRule="auto"/>
              <w:rPr>
                <w:rFonts w:cs="Times New Roman"/>
                <w:lang w:val="en-US"/>
              </w:rPr>
            </w:pPr>
            <w:r w:rsidRPr="00E1368E">
              <w:rPr>
                <w:rFonts w:cs="Times New Roman"/>
                <w:lang w:val="en-US"/>
              </w:rPr>
              <w:t>Group Project</w:t>
            </w:r>
          </w:p>
        </w:tc>
        <w:tc>
          <w:tcPr>
            <w:tcW w:w="1476" w:type="dxa"/>
            <w:tcPrChange w:id="65" w:author="elinalouk@yahoo.com" w:date="2018-03-26T18:49:00Z">
              <w:tcPr>
                <w:tcW w:w="1580" w:type="dxa"/>
              </w:tcPr>
            </w:tcPrChange>
          </w:tcPr>
          <w:p w:rsidR="00E1368E" w:rsidRPr="00E1368E" w:rsidRDefault="00E1368E" w:rsidP="00E1368E">
            <w:pPr>
              <w:spacing w:after="240" w:line="312" w:lineRule="auto"/>
              <w:rPr>
                <w:rFonts w:cs="Times New Roman"/>
                <w:lang w:val="en-US"/>
              </w:rPr>
            </w:pPr>
            <w:r w:rsidRPr="00E1368E">
              <w:rPr>
                <w:rFonts w:cs="Times New Roman"/>
                <w:lang w:val="en-US"/>
              </w:rPr>
              <w:t>50</w:t>
            </w:r>
          </w:p>
        </w:tc>
        <w:tc>
          <w:tcPr>
            <w:tcW w:w="917" w:type="dxa"/>
            <w:tcPrChange w:id="66" w:author="elinalouk@yahoo.com" w:date="2018-03-26T18:49:00Z">
              <w:tcPr>
                <w:tcW w:w="1880" w:type="dxa"/>
              </w:tcPr>
            </w:tcPrChange>
          </w:tcPr>
          <w:p w:rsidR="00E1368E" w:rsidRPr="00E1368E" w:rsidRDefault="00E1368E" w:rsidP="00E1368E">
            <w:pPr>
              <w:spacing w:after="240" w:line="312" w:lineRule="auto"/>
              <w:rPr>
                <w:rFonts w:cs="Times New Roman"/>
                <w:lang w:val="en-US"/>
              </w:rPr>
            </w:pPr>
            <w:r w:rsidRPr="00E1368E">
              <w:rPr>
                <w:rFonts w:cs="Times New Roman"/>
                <w:lang w:val="en-US"/>
              </w:rPr>
              <w:t>April 14</w:t>
            </w:r>
          </w:p>
        </w:tc>
      </w:tr>
      <w:tr w:rsidR="00E1368E" w:rsidRPr="00E1368E" w:rsidTr="00D85972">
        <w:trPr>
          <w:trHeight w:val="362"/>
          <w:trPrChange w:id="67" w:author="elinalouk@yahoo.com" w:date="2018-03-26T18:49:00Z">
            <w:trPr>
              <w:trHeight w:val="481"/>
            </w:trPr>
          </w:trPrChange>
        </w:trPr>
        <w:tc>
          <w:tcPr>
            <w:tcW w:w="1549" w:type="dxa"/>
            <w:shd w:val="clear" w:color="auto" w:fill="8EAADB" w:themeFill="accent1" w:themeFillTint="99"/>
            <w:tcPrChange w:id="68"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4</w:t>
            </w:r>
          </w:p>
        </w:tc>
        <w:tc>
          <w:tcPr>
            <w:tcW w:w="1695" w:type="dxa"/>
            <w:shd w:val="clear" w:color="auto" w:fill="8EAADB" w:themeFill="accent1" w:themeFillTint="99"/>
            <w:tcPrChange w:id="69"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Media Selection</w:t>
            </w:r>
          </w:p>
        </w:tc>
        <w:tc>
          <w:tcPr>
            <w:tcW w:w="2013" w:type="dxa"/>
            <w:shd w:val="clear" w:color="auto" w:fill="8EAADB" w:themeFill="accent1" w:themeFillTint="99"/>
            <w:tcPrChange w:id="70" w:author="elinalouk@yahoo.com" w:date="2018-03-26T18:49:00Z">
              <w:tcPr>
                <w:tcW w:w="1578"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Blog #1</w:t>
            </w:r>
          </w:p>
        </w:tc>
        <w:tc>
          <w:tcPr>
            <w:tcW w:w="1476" w:type="dxa"/>
            <w:shd w:val="clear" w:color="auto" w:fill="8EAADB" w:themeFill="accent1" w:themeFillTint="99"/>
            <w:tcPrChange w:id="71" w:author="elinalouk@yahoo.com" w:date="2018-03-26T18:49:00Z">
              <w:tcPr>
                <w:tcW w:w="15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10</w:t>
            </w:r>
          </w:p>
        </w:tc>
        <w:tc>
          <w:tcPr>
            <w:tcW w:w="917" w:type="dxa"/>
            <w:shd w:val="clear" w:color="auto" w:fill="8EAADB" w:themeFill="accent1" w:themeFillTint="99"/>
            <w:tcPrChange w:id="72" w:author="elinalouk@yahoo.com" w:date="2018-03-26T18:49:00Z">
              <w:tcPr>
                <w:tcW w:w="1880" w:type="dxa"/>
                <w:shd w:val="clear" w:color="auto" w:fill="8EAADB" w:themeFill="accent1" w:themeFillTint="99"/>
              </w:tcPr>
            </w:tcPrChange>
          </w:tcPr>
          <w:p w:rsidR="00E1368E" w:rsidRPr="00E1368E" w:rsidRDefault="00E1368E" w:rsidP="00E1368E">
            <w:pPr>
              <w:spacing w:after="240" w:line="312" w:lineRule="auto"/>
              <w:rPr>
                <w:rFonts w:cs="Times New Roman"/>
                <w:lang w:val="en-US"/>
              </w:rPr>
            </w:pPr>
            <w:r w:rsidRPr="00E1368E">
              <w:rPr>
                <w:rFonts w:cs="Times New Roman"/>
                <w:lang w:val="en-US"/>
              </w:rPr>
              <w:t>April 21</w:t>
            </w:r>
          </w:p>
        </w:tc>
      </w:tr>
    </w:tbl>
    <w:p w:rsidR="00E1368E" w:rsidRPr="00E1368E" w:rsidRDefault="00E1368E" w:rsidP="00185642">
      <w:pPr>
        <w:spacing w:before="240" w:after="240" w:line="312" w:lineRule="auto"/>
        <w:ind w:firstLine="709"/>
        <w:rPr>
          <w:b/>
          <w:sz w:val="32"/>
          <w:szCs w:val="32"/>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5020B3" w:rsidRPr="00FC6E6A" w:rsidRDefault="00E1368E" w:rsidP="005020B3">
      <w:pPr>
        <w:pStyle w:val="1"/>
        <w:rPr>
          <w:lang w:val="en-US"/>
        </w:rPr>
      </w:pPr>
      <w:bookmarkStart w:id="73" w:name="_Toc509779917"/>
      <w:bookmarkStart w:id="74" w:name="_Toc509854608"/>
      <w:r>
        <w:rPr>
          <w:noProof/>
          <w:lang w:val="en-US"/>
        </w:rPr>
        <w:lastRenderedPageBreak/>
        <w:drawing>
          <wp:anchor distT="0" distB="0" distL="114300" distR="114300" simplePos="0" relativeHeight="251658240" behindDoc="1" locked="0" layoutInCell="1" allowOverlap="1">
            <wp:simplePos x="902825" y="902825"/>
            <wp:positionH relativeFrom="margin">
              <wp:align>left</wp:align>
            </wp:positionH>
            <wp:positionV relativeFrom="margin">
              <wp:align>top</wp:align>
            </wp:positionV>
            <wp:extent cx="3553428" cy="2708476"/>
            <wp:effectExtent l="0" t="0" r="9525" b="0"/>
            <wp:wrapTight wrapText="bothSides">
              <wp:wrapPolygon edited="1">
                <wp:start x="7876" y="0"/>
                <wp:lineTo x="0" y="2279"/>
                <wp:lineTo x="0" y="8053"/>
                <wp:lineTo x="116" y="9724"/>
                <wp:lineTo x="579" y="12155"/>
                <wp:lineTo x="695" y="19144"/>
                <wp:lineTo x="1506" y="19448"/>
                <wp:lineTo x="5907" y="19448"/>
                <wp:lineTo x="8802" y="21423"/>
                <wp:lineTo x="8918" y="21423"/>
                <wp:lineTo x="14014" y="21423"/>
                <wp:lineTo x="14130" y="21423"/>
                <wp:lineTo x="14940" y="19448"/>
                <wp:lineTo x="15404" y="19448"/>
                <wp:lineTo x="18068" y="17321"/>
                <wp:lineTo x="19110" y="14586"/>
                <wp:lineTo x="19342" y="12155"/>
                <wp:lineTo x="21120" y="10450"/>
                <wp:lineTo x="21894" y="5622"/>
                <wp:lineTo x="18762" y="4710"/>
                <wp:lineTo x="16678" y="2583"/>
                <wp:lineTo x="16446" y="1215"/>
                <wp:lineTo x="15172" y="152"/>
                <wp:lineTo x="13087" y="0"/>
                <wp:lineTo x="7876"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ikona.gif"/>
                    <pic:cNvPicPr/>
                  </pic:nvPicPr>
                  <pic:blipFill rotWithShape="1">
                    <a:blip r:embed="rId18">
                      <a:extLst>
                        <a:ext uri="{28A0092B-C50C-407E-A947-70E740481C1C}">
                          <a14:useLocalDpi xmlns:a14="http://schemas.microsoft.com/office/drawing/2010/main" val="0"/>
                        </a:ext>
                      </a:extLst>
                    </a:blip>
                    <a:srcRect r="2212" b="1584"/>
                    <a:stretch/>
                  </pic:blipFill>
                  <pic:spPr bwMode="auto">
                    <a:xfrm>
                      <a:off x="0" y="0"/>
                      <a:ext cx="3553428" cy="2708476"/>
                    </a:xfrm>
                    <a:prstGeom prst="rect">
                      <a:avLst/>
                    </a:prstGeom>
                    <a:ln>
                      <a:noFill/>
                    </a:ln>
                    <a:extLst>
                      <a:ext uri="{53640926-AAD7-44D8-BBD7-CCE9431645EC}">
                        <a14:shadowObscured xmlns:a14="http://schemas.microsoft.com/office/drawing/2010/main"/>
                      </a:ext>
                    </a:extLst>
                  </pic:spPr>
                </pic:pic>
              </a:graphicData>
            </a:graphic>
          </wp:anchor>
        </w:drawing>
      </w:r>
      <w:r w:rsidR="005020B3" w:rsidRPr="00FC6E6A">
        <w:rPr>
          <w:lang w:val="en-US"/>
        </w:rPr>
        <w:t>Heading 4</w:t>
      </w:r>
      <w:bookmarkEnd w:id="73"/>
      <w:bookmarkEnd w:id="74"/>
    </w:p>
    <w:p w:rsidR="00BA7D0B" w:rsidRPr="00BA7D0B" w:rsidRDefault="00BA7D0B" w:rsidP="005020B3">
      <w:pPr>
        <w:pStyle w:val="2"/>
        <w:rPr>
          <w:lang w:val="en-US"/>
        </w:rPr>
      </w:pPr>
      <w:bookmarkStart w:id="75" w:name="_Toc509779918"/>
      <w:bookmarkStart w:id="76" w:name="_Toc509854609"/>
      <w:r w:rsidRPr="00BA7D0B">
        <w:rPr>
          <w:lang w:val="en-US"/>
        </w:rPr>
        <w:t>Social ecology</w:t>
      </w:r>
      <w:bookmarkEnd w:id="75"/>
      <w:bookmarkEnd w:id="76"/>
    </w:p>
    <w:p w:rsidR="00D85972" w:rsidRDefault="00D85972" w:rsidP="00185642">
      <w:pPr>
        <w:spacing w:before="240" w:after="240" w:line="312" w:lineRule="auto"/>
        <w:ind w:firstLine="709"/>
        <w:rPr>
          <w:ins w:id="77" w:author="elinalouk@yahoo.com" w:date="2018-03-26T18:49:00Z"/>
          <w:lang w:val="en-US"/>
        </w:rPr>
        <w:sectPr w:rsidR="00D85972" w:rsidSect="00D85972">
          <w:headerReference w:type="default" r:id="rId19"/>
          <w:footerReference w:type="default" r:id="rId20"/>
          <w:type w:val="continuous"/>
          <w:pgSz w:w="11906" w:h="16838"/>
          <w:pgMar w:top="1418" w:right="1418" w:bottom="1418" w:left="1418" w:header="708" w:footer="708" w:gutter="0"/>
          <w:pgNumType w:start="0"/>
          <w:cols w:space="708"/>
          <w:titlePg/>
          <w:docGrid w:linePitch="360"/>
        </w:sectPr>
      </w:pPr>
    </w:p>
    <w:p w:rsidR="00BA7D0B" w:rsidRDefault="00BA7D0B" w:rsidP="00185642">
      <w:pPr>
        <w:spacing w:before="240" w:after="240" w:line="312" w:lineRule="auto"/>
        <w:ind w:firstLine="709"/>
        <w:rPr>
          <w:lang w:val="en-US"/>
        </w:rPr>
      </w:pPr>
      <w:r w:rsidRPr="00BA7D0B">
        <w:rPr>
          <w:lang w:val="en-US"/>
        </w:rPr>
        <w:t xml:space="preserve">Social ecological </w:t>
      </w:r>
      <w:proofErr w:type="spellStart"/>
      <w:r w:rsidRPr="00BA7D0B">
        <w:rPr>
          <w:lang w:val="en-US"/>
        </w:rPr>
        <w:t>behaviours</w:t>
      </w:r>
      <w:proofErr w:type="spellEnd"/>
      <w:r w:rsidRPr="00BA7D0B">
        <w:rPr>
          <w:lang w:val="en-US"/>
        </w:rPr>
        <w:t xml:space="preserve"> are notable in the social insects, slime </w:t>
      </w:r>
      <w:proofErr w:type="spellStart"/>
      <w:r w:rsidRPr="00BA7D0B">
        <w:rPr>
          <w:lang w:val="en-US"/>
        </w:rPr>
        <w:t>moulds</w:t>
      </w:r>
      <w:proofErr w:type="spellEnd"/>
      <w:r w:rsidRPr="00BA7D0B">
        <w:rPr>
          <w:lang w:val="en-US"/>
        </w:rPr>
        <w:t xml:space="preserve">, social spiders, human society, and naked mole-rats where </w:t>
      </w:r>
      <w:proofErr w:type="spellStart"/>
      <w:r w:rsidRPr="00BA7D0B">
        <w:rPr>
          <w:lang w:val="en-US"/>
        </w:rPr>
        <w:t>eusocialism</w:t>
      </w:r>
      <w:proofErr w:type="spellEnd"/>
      <w:r w:rsidRPr="00BA7D0B">
        <w:rPr>
          <w:lang w:val="en-US"/>
        </w:rPr>
        <w:t xml:space="preserve"> has evolved. Social </w:t>
      </w:r>
      <w:proofErr w:type="spellStart"/>
      <w:r w:rsidRPr="00BA7D0B">
        <w:rPr>
          <w:lang w:val="en-US"/>
        </w:rPr>
        <w:t>behaviours</w:t>
      </w:r>
      <w:proofErr w:type="spellEnd"/>
      <w:r w:rsidRPr="00BA7D0B">
        <w:rPr>
          <w:lang w:val="en-US"/>
        </w:rPr>
        <w:t xml:space="preserve"> include reciprocally beneficial </w:t>
      </w:r>
      <w:proofErr w:type="spellStart"/>
      <w:r w:rsidRPr="00BA7D0B">
        <w:rPr>
          <w:lang w:val="en-US"/>
        </w:rPr>
        <w:t>behaviours</w:t>
      </w:r>
      <w:proofErr w:type="spellEnd"/>
      <w:r w:rsidRPr="00BA7D0B">
        <w:rPr>
          <w:lang w:val="en-US"/>
        </w:rPr>
        <w:t xml:space="preserve"> among kin and nest </w:t>
      </w:r>
      <w:proofErr w:type="gramStart"/>
      <w:r w:rsidRPr="00BA7D0B">
        <w:rPr>
          <w:lang w:val="en-US"/>
        </w:rPr>
        <w:t>mates[</w:t>
      </w:r>
      <w:proofErr w:type="gramEnd"/>
      <w:r w:rsidRPr="00BA7D0B">
        <w:rPr>
          <w:lang w:val="en-US"/>
        </w:rPr>
        <w:t xml:space="preserve">116][121][132] and evolve from kin and group selection. Kin selection explains altruism through genetic relationships, whereby an altruistic </w:t>
      </w:r>
      <w:proofErr w:type="spellStart"/>
      <w:r w:rsidRPr="00BA7D0B">
        <w:rPr>
          <w:lang w:val="en-US"/>
        </w:rPr>
        <w:t>behaviour</w:t>
      </w:r>
      <w:proofErr w:type="spellEnd"/>
      <w:r w:rsidRPr="00BA7D0B">
        <w:rPr>
          <w:lang w:val="en-US"/>
        </w:rPr>
        <w:t xml:space="preserve"> leading to death is rewarded by the survival of genetic copies distributed among surviving relatives. The social insects, including ants, bees, and wasps are most famously studied for this type of relationship because the male drones are clones that share the same genetic make-up as every other male in the colony.[121] In contrast, group </w:t>
      </w:r>
      <w:proofErr w:type="spellStart"/>
      <w:r w:rsidRPr="00BA7D0B">
        <w:rPr>
          <w:lang w:val="en-US"/>
        </w:rPr>
        <w:t>selectionists</w:t>
      </w:r>
      <w:proofErr w:type="spellEnd"/>
      <w:r w:rsidRPr="00BA7D0B">
        <w:rPr>
          <w:lang w:val="en-US"/>
        </w:rPr>
        <w:t xml:space="preserve"> find examples of altruism among non-genetic relatives and explain this through selection acting on the group; whereby, it becomes selectively advantageous for groups if their members express altruistic </w:t>
      </w:r>
      <w:proofErr w:type="spellStart"/>
      <w:r w:rsidRPr="00BA7D0B">
        <w:rPr>
          <w:lang w:val="en-US"/>
        </w:rPr>
        <w:t>behaviours</w:t>
      </w:r>
      <w:proofErr w:type="spellEnd"/>
      <w:r w:rsidRPr="00BA7D0B">
        <w:rPr>
          <w:lang w:val="en-US"/>
        </w:rPr>
        <w:t xml:space="preserve"> to one another. Groups with predominantly altruistic members beat groups with predominantly selfish </w:t>
      </w:r>
      <w:proofErr w:type="gramStart"/>
      <w:r w:rsidRPr="00BA7D0B">
        <w:rPr>
          <w:lang w:val="en-US"/>
        </w:rPr>
        <w:t>members.[</w:t>
      </w:r>
      <w:proofErr w:type="gramEnd"/>
      <w:r w:rsidRPr="00BA7D0B">
        <w:rPr>
          <w:lang w:val="en-US"/>
        </w:rPr>
        <w:t>121][133]</w:t>
      </w: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BA7D0B" w:rsidRDefault="00BA7D0B" w:rsidP="00BA7D0B">
      <w:pPr>
        <w:rPr>
          <w:lang w:val="en-US"/>
        </w:rPr>
      </w:pPr>
    </w:p>
    <w:p w:rsidR="005020B3" w:rsidRPr="005020B3" w:rsidRDefault="005020B3" w:rsidP="005020B3">
      <w:pPr>
        <w:pStyle w:val="1"/>
      </w:pPr>
      <w:bookmarkStart w:id="78" w:name="_Toc509779919"/>
      <w:bookmarkStart w:id="79" w:name="_Toc509854610"/>
      <w:proofErr w:type="spellStart"/>
      <w:r w:rsidRPr="005020B3">
        <w:lastRenderedPageBreak/>
        <w:t>Heading</w:t>
      </w:r>
      <w:proofErr w:type="spellEnd"/>
      <w:r w:rsidRPr="005020B3">
        <w:t xml:space="preserve"> 5</w:t>
      </w:r>
      <w:bookmarkEnd w:id="78"/>
      <w:bookmarkEnd w:id="79"/>
    </w:p>
    <w:p w:rsidR="00BA7D0B" w:rsidRPr="00BA7D0B" w:rsidRDefault="00BA7D0B" w:rsidP="005020B3">
      <w:pPr>
        <w:pStyle w:val="2"/>
        <w:rPr>
          <w:lang w:val="en-US"/>
        </w:rPr>
      </w:pPr>
      <w:bookmarkStart w:id="80" w:name="_Toc509779920"/>
      <w:bookmarkStart w:id="81" w:name="_Toc509854611"/>
      <w:r w:rsidRPr="00BA7D0B">
        <w:rPr>
          <w:lang w:val="en-US"/>
        </w:rPr>
        <w:t>Molecular ecology</w:t>
      </w:r>
      <w:bookmarkEnd w:id="80"/>
      <w:bookmarkEnd w:id="81"/>
    </w:p>
    <w:p w:rsidR="00D85972" w:rsidRDefault="00D85972" w:rsidP="00185642">
      <w:pPr>
        <w:spacing w:before="240" w:after="240" w:line="312" w:lineRule="auto"/>
        <w:ind w:firstLine="709"/>
        <w:rPr>
          <w:ins w:id="82" w:author="elinalouk@yahoo.com" w:date="2018-03-26T18:49:00Z"/>
          <w:lang w:val="en-US"/>
        </w:rPr>
        <w:sectPr w:rsidR="00D85972" w:rsidSect="00315BB0">
          <w:headerReference w:type="default" r:id="rId21"/>
          <w:footerReference w:type="default" r:id="rId22"/>
          <w:type w:val="continuous"/>
          <w:pgSz w:w="11906" w:h="16838"/>
          <w:pgMar w:top="1418" w:right="1418" w:bottom="1418" w:left="1418" w:header="708" w:footer="708" w:gutter="0"/>
          <w:pgNumType w:start="0"/>
          <w:cols w:space="708"/>
          <w:docGrid w:linePitch="360"/>
        </w:sectPr>
      </w:pPr>
    </w:p>
    <w:p w:rsidR="00BA7D0B" w:rsidRDefault="00BA7D0B" w:rsidP="00185642">
      <w:pPr>
        <w:spacing w:before="240" w:after="240" w:line="312" w:lineRule="auto"/>
        <w:ind w:firstLine="709"/>
        <w:rPr>
          <w:lang w:val="en-US"/>
        </w:rPr>
      </w:pPr>
      <w:r w:rsidRPr="00BA7D0B">
        <w:rPr>
          <w:lang w:val="en-US"/>
        </w:rPr>
        <w:t xml:space="preserve">The important relationship between ecology and genetic inheritance predates modern techniques for molecular analysis. Molecular ecological research became more feasible with the development of rapid and accessible genetic technologies, such as the polymerase chain reaction (PCR). The rise of molecular technologies and influx of research questions into this new ecological field resulted in the publication Molecular Ecology in </w:t>
      </w:r>
      <w:proofErr w:type="gramStart"/>
      <w:r w:rsidRPr="00BA7D0B">
        <w:rPr>
          <w:lang w:val="en-US"/>
        </w:rPr>
        <w:t>1992.[</w:t>
      </w:r>
      <w:proofErr w:type="gramEnd"/>
      <w:r w:rsidRPr="00BA7D0B">
        <w:rPr>
          <w:lang w:val="en-US"/>
        </w:rPr>
        <w:t xml:space="preserve">152] Molecular ecology uses various analytical techniques to study genes in an evolutionary and ecological context. In 1994, John </w:t>
      </w:r>
      <w:proofErr w:type="spellStart"/>
      <w:r w:rsidRPr="00BA7D0B">
        <w:rPr>
          <w:lang w:val="en-US"/>
        </w:rPr>
        <w:t>Avise</w:t>
      </w:r>
      <w:proofErr w:type="spellEnd"/>
      <w:r w:rsidRPr="00BA7D0B">
        <w:rPr>
          <w:lang w:val="en-US"/>
        </w:rPr>
        <w:t xml:space="preserve"> also played a leading role in this area of science with the publication of his book, Molecular Markers, Natural History and </w:t>
      </w:r>
      <w:proofErr w:type="gramStart"/>
      <w:r w:rsidRPr="00BA7D0B">
        <w:rPr>
          <w:lang w:val="en-US"/>
        </w:rPr>
        <w:t>Evolution.[</w:t>
      </w:r>
      <w:proofErr w:type="gramEnd"/>
      <w:r w:rsidRPr="00BA7D0B">
        <w:rPr>
          <w:lang w:val="en-US"/>
        </w:rPr>
        <w:t xml:space="preserve">153] Newer technologies opened a wave of genetic analysis into organisms once difficult to study from an ecological or evolutionary standpoint, such as bacteria, fungi, and nematodes. Molecular ecology engendered a new research paradigm for investigating ecological questions considered otherwise intractable. Molecular investigations revealed previously obscured details in the tiny intricacies of nature and improved resolution into probing questions about </w:t>
      </w:r>
      <w:proofErr w:type="spellStart"/>
      <w:r w:rsidRPr="00BA7D0B">
        <w:rPr>
          <w:lang w:val="en-US"/>
        </w:rPr>
        <w:t>behavioural</w:t>
      </w:r>
      <w:proofErr w:type="spellEnd"/>
      <w:r w:rsidRPr="00BA7D0B">
        <w:rPr>
          <w:lang w:val="en-US"/>
        </w:rPr>
        <w:t xml:space="preserve"> and biogeographical ecology.[153] For example, molecular ecology revealed promiscuous sexual </w:t>
      </w:r>
      <w:proofErr w:type="spellStart"/>
      <w:r w:rsidRPr="00BA7D0B">
        <w:rPr>
          <w:lang w:val="en-US"/>
        </w:rPr>
        <w:t>behaviour</w:t>
      </w:r>
      <w:proofErr w:type="spellEnd"/>
      <w:r w:rsidRPr="00BA7D0B">
        <w:rPr>
          <w:lang w:val="en-US"/>
        </w:rPr>
        <w:t xml:space="preserve"> and multiple male partners in tree swallows previously thought to be socially monogamous.[154] In a biogeographical context, the marriage between genetics, ecology, and evolution resulted in a new sub-discipline called </w:t>
      </w:r>
      <w:proofErr w:type="spellStart"/>
      <w:r w:rsidRPr="00BA7D0B">
        <w:rPr>
          <w:lang w:val="en-US"/>
        </w:rPr>
        <w:t>phylogeography</w:t>
      </w:r>
      <w:proofErr w:type="spellEnd"/>
      <w:r w:rsidRPr="00BA7D0B">
        <w:rPr>
          <w:lang w:val="en-US"/>
        </w:rPr>
        <w:t>.[155]</w:t>
      </w: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185642">
      <w:pPr>
        <w:spacing w:before="240" w:after="240" w:line="312" w:lineRule="auto"/>
        <w:ind w:firstLine="709"/>
        <w:rPr>
          <w:lang w:val="en-US"/>
        </w:rPr>
      </w:pPr>
    </w:p>
    <w:p w:rsidR="00544A4E" w:rsidRDefault="00544A4E" w:rsidP="00544A4E">
      <w:pPr>
        <w:pStyle w:val="a6"/>
      </w:pPr>
      <w:r w:rsidRPr="00D85972">
        <w:rPr>
          <w:lang w:val="en-US"/>
          <w:rPrChange w:id="83" w:author="elinalouk@yahoo.com" w:date="2018-03-26T18:47:00Z">
            <w:rPr/>
          </w:rPrChange>
        </w:rPr>
        <w:lastRenderedPageBreak/>
        <w:t xml:space="preserve">                </w:t>
      </w:r>
      <w:r>
        <w:rPr>
          <w:lang w:val="en-US"/>
        </w:rPr>
        <w:t xml:space="preserve">&lt;&lt; </w:t>
      </w:r>
      <w:r>
        <w:t>Η Οικογένειά μου&gt;&gt;</w:t>
      </w:r>
    </w:p>
    <w:p w:rsidR="00544A4E" w:rsidRDefault="00544A4E" w:rsidP="00544A4E"/>
    <w:p w:rsidR="00544A4E" w:rsidRDefault="00544A4E" w:rsidP="00544A4E"/>
    <w:p w:rsidR="00544A4E" w:rsidRPr="00544A4E" w:rsidRDefault="00544A4E" w:rsidP="00544A4E">
      <w:r w:rsidRPr="00544A4E">
        <w:rPr>
          <w:noProof/>
          <w:shd w:val="clear" w:color="auto" w:fill="FBE4D5" w:themeFill="accent2" w:themeFillTint="33"/>
        </w:rPr>
        <w:drawing>
          <wp:inline distT="0" distB="0" distL="0" distR="0">
            <wp:extent cx="5486400" cy="3200400"/>
            <wp:effectExtent l="38100" t="0" r="38100" b="0"/>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650368" w:rsidRPr="00BA7D0B" w:rsidRDefault="00650368" w:rsidP="00BA7D0B">
      <w:pPr>
        <w:rPr>
          <w:lang w:val="en-US"/>
        </w:rPr>
      </w:pPr>
    </w:p>
    <w:sectPr w:rsidR="00650368" w:rsidRPr="00BA7D0B" w:rsidSect="00D85972">
      <w:headerReference w:type="default" r:id="rId28"/>
      <w:footerReference w:type="default" r:id="rId29"/>
      <w:type w:val="continuous"/>
      <w:pgSz w:w="11906" w:h="16838"/>
      <w:pgMar w:top="1418" w:right="1418" w:bottom="1418"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4C2" w:rsidRDefault="004104C2" w:rsidP="009F14EA">
      <w:pPr>
        <w:spacing w:after="0" w:line="240" w:lineRule="auto"/>
      </w:pPr>
      <w:r>
        <w:separator/>
      </w:r>
    </w:p>
  </w:endnote>
  <w:endnote w:type="continuationSeparator" w:id="0">
    <w:p w:rsidR="004104C2" w:rsidRDefault="004104C2" w:rsidP="009F1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4EA" w:rsidRPr="00315BB0" w:rsidRDefault="009F14EA">
    <w:pPr>
      <w:pStyle w:val="a4"/>
      <w:rPr>
        <w:lang w:val="en-US"/>
      </w:rPr>
    </w:pPr>
    <w:r>
      <w:rPr>
        <w:noProof/>
        <w:color w:val="4472C4" w:themeColor="accent1"/>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Ορθογώνιο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EE893EB" id="Ορθογώνιο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QDI1+wwIAAMA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rPr>
      <w:fldChar w:fldCharType="begin"/>
    </w:r>
    <w:r>
      <w:rPr>
        <w:color w:val="4472C4" w:themeColor="accent1"/>
        <w:sz w:val="20"/>
        <w:szCs w:val="20"/>
      </w:rPr>
      <w:instrText>PAGE    \* MERGEFORMAT</w:instrText>
    </w:r>
    <w:r>
      <w:rPr>
        <w:rFonts w:asciiTheme="minorHAnsi" w:eastAsiaTheme="minorEastAsia" w:hAnsiTheme="minorHAnsi"/>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r w:rsidR="00315BB0">
      <w:rPr>
        <w:rFonts w:asciiTheme="majorHAnsi" w:eastAsiaTheme="majorEastAsia" w:hAnsiTheme="majorHAnsi" w:cstheme="majorBidi"/>
        <w:color w:val="4472C4" w:themeColor="accent1"/>
        <w:sz w:val="20"/>
        <w:szCs w:val="20"/>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9E2" w:rsidRPr="00315BB0" w:rsidRDefault="000669E2">
    <w:pPr>
      <w:pStyle w:val="a4"/>
      <w:rPr>
        <w:lang w:val="en-US"/>
      </w:rPr>
    </w:pPr>
    <w:r>
      <w:rPr>
        <w:noProof/>
        <w:color w:val="4472C4" w:themeColor="accent1"/>
      </w:rPr>
      <mc:AlternateContent>
        <mc:Choice Requires="wps">
          <w:drawing>
            <wp:anchor distT="0" distB="0" distL="114300" distR="114300" simplePos="0" relativeHeight="251671552" behindDoc="0" locked="0" layoutInCell="1" allowOverlap="1" wp14:anchorId="5D166B24" wp14:editId="401937D8">
              <wp:simplePos x="0" y="0"/>
              <wp:positionH relativeFrom="page">
                <wp:align>center</wp:align>
              </wp:positionH>
              <wp:positionV relativeFrom="page">
                <wp:align>center</wp:align>
              </wp:positionV>
              <wp:extent cx="7364730" cy="9528810"/>
              <wp:effectExtent l="0" t="0" r="26670" b="26670"/>
              <wp:wrapNone/>
              <wp:docPr id="39" name="Ορθογώνιο 39"/>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F325D74" id="Ορθογώνιο 39" o:spid="_x0000_s1026" style="position:absolute;margin-left:0;margin-top:0;width:579.9pt;height:750.3pt;z-index:25167155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DeqTfxwwIAAL4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rPr>
      <w:fldChar w:fldCharType="begin"/>
    </w:r>
    <w:r>
      <w:rPr>
        <w:color w:val="4472C4" w:themeColor="accent1"/>
        <w:sz w:val="20"/>
        <w:szCs w:val="20"/>
      </w:rPr>
      <w:instrText>PAGE    \* MERGEFORMAT</w:instrText>
    </w:r>
    <w:r>
      <w:rPr>
        <w:rFonts w:asciiTheme="minorHAnsi" w:eastAsiaTheme="minorEastAsia" w:hAnsiTheme="minorHAnsi"/>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r>
      <w:rPr>
        <w:rFonts w:asciiTheme="majorHAnsi" w:eastAsiaTheme="majorEastAsia" w:hAnsiTheme="majorHAnsi" w:cstheme="majorBidi"/>
        <w:color w:val="4472C4" w:themeColor="accent1"/>
        <w:sz w:val="20"/>
        <w:szCs w:val="20"/>
        <w:lang w:val="en-US"/>
      </w:rPr>
      <w:t>-1o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BB0" w:rsidRDefault="00315BB0">
    <w:pPr>
      <w:pStyle w:val="a4"/>
    </w:pPr>
    <w:r>
      <w:rPr>
        <w:noProof/>
        <w:color w:val="4472C4" w:themeColor="accent1"/>
      </w:rPr>
      <mc:AlternateContent>
        <mc:Choice Requires="wps">
          <w:drawing>
            <wp:anchor distT="0" distB="0" distL="114300" distR="114300" simplePos="0" relativeHeight="251663360" behindDoc="0" locked="0" layoutInCell="1" allowOverlap="1" wp14:anchorId="7374966F" wp14:editId="5ABC27B8">
              <wp:simplePos x="0" y="0"/>
              <wp:positionH relativeFrom="page">
                <wp:align>center</wp:align>
              </wp:positionH>
              <wp:positionV relativeFrom="page">
                <wp:align>center</wp:align>
              </wp:positionV>
              <wp:extent cx="7364730" cy="9528810"/>
              <wp:effectExtent l="0" t="0" r="26670" b="26670"/>
              <wp:wrapNone/>
              <wp:docPr id="35" name="Ορθογώνιο 35"/>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B61B990" id="Ορθογώνιο 35" o:spid="_x0000_s1026" style="position:absolute;margin-left:0;margin-top:0;width:579.9pt;height:750.3pt;z-index:25166336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p9OkwwIAAL4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rPr>
      <w:fldChar w:fldCharType="begin"/>
    </w:r>
    <w:r>
      <w:rPr>
        <w:color w:val="4472C4" w:themeColor="accent1"/>
        <w:sz w:val="20"/>
        <w:szCs w:val="20"/>
      </w:rPr>
      <w:instrText>PAGE    \* MERGEFORMAT</w:instrText>
    </w:r>
    <w:r>
      <w:rPr>
        <w:rFonts w:asciiTheme="minorHAnsi" w:eastAsiaTheme="minorEastAsia" w:hAnsiTheme="minorHAnsi"/>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r>
      <w:rPr>
        <w:rFonts w:asciiTheme="majorHAnsi" w:eastAsiaTheme="majorEastAsia" w:hAnsiTheme="majorHAnsi" w:cstheme="majorBidi"/>
        <w:color w:val="4472C4" w:themeColor="accent1"/>
        <w:sz w:val="20"/>
        <w:szCs w:val="20"/>
      </w:rPr>
      <w:t>-2ο</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BB0" w:rsidRDefault="00315BB0">
    <w:pPr>
      <w:pStyle w:val="a4"/>
    </w:pPr>
    <w:r>
      <w:rPr>
        <w:noProof/>
        <w:color w:val="4472C4" w:themeColor="accent1"/>
      </w:rPr>
      <mc:AlternateContent>
        <mc:Choice Requires="wps">
          <w:drawing>
            <wp:anchor distT="0" distB="0" distL="114300" distR="114300" simplePos="0" relativeHeight="251665408" behindDoc="0" locked="0" layoutInCell="1" allowOverlap="1" wp14:anchorId="39B1573F" wp14:editId="636CD3BE">
              <wp:simplePos x="0" y="0"/>
              <wp:positionH relativeFrom="page">
                <wp:align>center</wp:align>
              </wp:positionH>
              <wp:positionV relativeFrom="page">
                <wp:align>center</wp:align>
              </wp:positionV>
              <wp:extent cx="7364730" cy="9528810"/>
              <wp:effectExtent l="0" t="0" r="26670" b="26670"/>
              <wp:wrapNone/>
              <wp:docPr id="36" name="Ορθογώνιο 36"/>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A17B9B7" id="Ορθογώνιο 36" o:spid="_x0000_s1026" style="position:absolute;margin-left:0;margin-top:0;width:579.9pt;height:750.3pt;z-index:25166540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DWpKqxwwIAAL4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rPr>
      <w:fldChar w:fldCharType="begin"/>
    </w:r>
    <w:r>
      <w:rPr>
        <w:color w:val="4472C4" w:themeColor="accent1"/>
        <w:sz w:val="20"/>
        <w:szCs w:val="20"/>
      </w:rPr>
      <w:instrText>PAGE    \* MERGEFORMAT</w:instrText>
    </w:r>
    <w:r>
      <w:rPr>
        <w:rFonts w:asciiTheme="minorHAnsi" w:eastAsiaTheme="minorEastAsia" w:hAnsiTheme="minorHAnsi"/>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r>
      <w:rPr>
        <w:rFonts w:asciiTheme="majorHAnsi" w:eastAsiaTheme="majorEastAsia" w:hAnsiTheme="majorHAnsi" w:cstheme="majorBidi"/>
        <w:color w:val="4472C4" w:themeColor="accent1"/>
        <w:sz w:val="20"/>
        <w:szCs w:val="20"/>
      </w:rPr>
      <w:t>-3ο</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BB0" w:rsidRDefault="00315BB0">
    <w:pPr>
      <w:pStyle w:val="a4"/>
    </w:pPr>
    <w:r>
      <w:rPr>
        <w:noProof/>
        <w:color w:val="4472C4" w:themeColor="accent1"/>
      </w:rPr>
      <mc:AlternateContent>
        <mc:Choice Requires="wps">
          <w:drawing>
            <wp:anchor distT="0" distB="0" distL="114300" distR="114300" simplePos="0" relativeHeight="251667456" behindDoc="0" locked="0" layoutInCell="1" allowOverlap="1" wp14:anchorId="71B1F827" wp14:editId="5389D791">
              <wp:simplePos x="0" y="0"/>
              <wp:positionH relativeFrom="page">
                <wp:align>center</wp:align>
              </wp:positionH>
              <wp:positionV relativeFrom="page">
                <wp:align>center</wp:align>
              </wp:positionV>
              <wp:extent cx="7364730" cy="9528810"/>
              <wp:effectExtent l="0" t="0" r="26670" b="26670"/>
              <wp:wrapNone/>
              <wp:docPr id="37" name="Ορθογώνιο 3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EB4C377" id="Ορθογώνιο 37" o:spid="_x0000_s1026" style="position:absolute;margin-left:0;margin-top:0;width:579.9pt;height:750.3pt;z-index:25166745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xWK0LwwIAAL4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rPr>
      <w:fldChar w:fldCharType="begin"/>
    </w:r>
    <w:r>
      <w:rPr>
        <w:color w:val="4472C4" w:themeColor="accent1"/>
        <w:sz w:val="20"/>
        <w:szCs w:val="20"/>
      </w:rPr>
      <w:instrText>PAGE    \* MERGEFORMAT</w:instrText>
    </w:r>
    <w:r>
      <w:rPr>
        <w:rFonts w:asciiTheme="minorHAnsi" w:eastAsiaTheme="minorEastAsia" w:hAnsiTheme="minorHAnsi"/>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r>
      <w:rPr>
        <w:rFonts w:asciiTheme="majorHAnsi" w:eastAsiaTheme="majorEastAsia" w:hAnsiTheme="majorHAnsi" w:cstheme="majorBidi"/>
        <w:color w:val="4472C4" w:themeColor="accent1"/>
        <w:sz w:val="20"/>
        <w:szCs w:val="20"/>
      </w:rPr>
      <w:t>-4ο</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972" w:rsidRDefault="00D85972">
    <w:pPr>
      <w:pStyle w:val="a4"/>
    </w:pPr>
    <w:r>
      <w:rPr>
        <w:noProof/>
        <w:color w:val="4472C4" w:themeColor="accent1"/>
      </w:rPr>
      <mc:AlternateContent>
        <mc:Choice Requires="wps">
          <w:drawing>
            <wp:anchor distT="0" distB="0" distL="114300" distR="114300" simplePos="0" relativeHeight="251661312" behindDoc="0" locked="0" layoutInCell="1" allowOverlap="1" wp14:anchorId="52AD1B97" wp14:editId="560863C5">
              <wp:simplePos x="0" y="0"/>
              <wp:positionH relativeFrom="page">
                <wp:align>center</wp:align>
              </wp:positionH>
              <wp:positionV relativeFrom="page">
                <wp:align>center</wp:align>
              </wp:positionV>
              <wp:extent cx="7364730" cy="9528810"/>
              <wp:effectExtent l="0" t="0" r="26670" b="26670"/>
              <wp:wrapNone/>
              <wp:docPr id="2" name="Ορθογώνιο 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9A01150" id="Ορθογώνιο 2"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rPr>
      <w:fldChar w:fldCharType="begin"/>
    </w:r>
    <w:r>
      <w:rPr>
        <w:color w:val="4472C4" w:themeColor="accent1"/>
        <w:sz w:val="20"/>
        <w:szCs w:val="20"/>
      </w:rPr>
      <w:instrText>PAGE    \* MERGEFORMAT</w:instrText>
    </w:r>
    <w:r>
      <w:rPr>
        <w:rFonts w:asciiTheme="minorHAnsi" w:eastAsiaTheme="minorEastAsia" w:hAnsiTheme="minorHAnsi"/>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r w:rsidR="00315BB0">
      <w:rPr>
        <w:rFonts w:asciiTheme="majorHAnsi" w:eastAsiaTheme="majorEastAsia" w:hAnsiTheme="majorHAnsi" w:cstheme="majorBidi"/>
        <w:color w:val="4472C4" w:themeColor="accent1"/>
        <w:sz w:val="20"/>
        <w:szCs w:val="20"/>
      </w:rPr>
      <w:t>-5ο</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BB0" w:rsidRDefault="00315BB0">
    <w:pPr>
      <w:pStyle w:val="a4"/>
    </w:pPr>
    <w:r>
      <w:rPr>
        <w:noProof/>
        <w:color w:val="4472C4" w:themeColor="accent1"/>
      </w:rPr>
      <mc:AlternateContent>
        <mc:Choice Requires="wps">
          <w:drawing>
            <wp:anchor distT="0" distB="0" distL="114300" distR="114300" simplePos="0" relativeHeight="251669504" behindDoc="0" locked="0" layoutInCell="1" allowOverlap="1" wp14:anchorId="606E80A7" wp14:editId="0A4A7258">
              <wp:simplePos x="0" y="0"/>
              <wp:positionH relativeFrom="page">
                <wp:align>center</wp:align>
              </wp:positionH>
              <wp:positionV relativeFrom="page">
                <wp:align>center</wp:align>
              </wp:positionV>
              <wp:extent cx="7364730" cy="9528810"/>
              <wp:effectExtent l="0" t="0" r="26670" b="26670"/>
              <wp:wrapNone/>
              <wp:docPr id="38" name="Ορθογώνιο 38"/>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9AE71FD" id="Ορθογώνιο 38" o:spid="_x0000_s1026" style="position:absolute;margin-left:0;margin-top:0;width:579.9pt;height:750.3pt;z-index:25166950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σελ. </w:t>
    </w:r>
    <w:r>
      <w:rPr>
        <w:rFonts w:asciiTheme="minorHAnsi" w:eastAsiaTheme="minorEastAsia" w:hAnsiTheme="minorHAnsi"/>
        <w:color w:val="4472C4" w:themeColor="accent1"/>
        <w:sz w:val="20"/>
        <w:szCs w:val="20"/>
      </w:rPr>
      <w:fldChar w:fldCharType="begin"/>
    </w:r>
    <w:r>
      <w:rPr>
        <w:color w:val="4472C4" w:themeColor="accent1"/>
        <w:sz w:val="20"/>
        <w:szCs w:val="20"/>
      </w:rPr>
      <w:instrText>PAGE    \* MERGEFORMAT</w:instrText>
    </w:r>
    <w:r>
      <w:rPr>
        <w:rFonts w:asciiTheme="minorHAnsi" w:eastAsiaTheme="minorEastAsia" w:hAnsiTheme="minorHAnsi"/>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r>
      <w:rPr>
        <w:rFonts w:asciiTheme="majorHAnsi" w:eastAsiaTheme="majorEastAsia" w:hAnsiTheme="majorHAnsi" w:cstheme="majorBidi"/>
        <w:color w:val="4472C4" w:themeColor="accent1"/>
        <w:sz w:val="20"/>
        <w:szCs w:val="20"/>
      </w:rPr>
      <w:t>-6ο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4C2" w:rsidRDefault="004104C2" w:rsidP="009F14EA">
      <w:pPr>
        <w:spacing w:after="0" w:line="240" w:lineRule="auto"/>
      </w:pPr>
      <w:r>
        <w:separator/>
      </w:r>
    </w:p>
  </w:footnote>
  <w:footnote w:type="continuationSeparator" w:id="0">
    <w:p w:rsidR="004104C2" w:rsidRDefault="004104C2" w:rsidP="009F1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4EA" w:rsidRPr="009F14EA" w:rsidRDefault="009F14EA">
    <w:pPr>
      <w:pStyle w:val="a3"/>
      <w:rPr>
        <w:lang w:val="en-US"/>
      </w:rPr>
    </w:pPr>
    <w:r>
      <w:rPr>
        <w:lang w:val="en-US"/>
      </w:rPr>
      <w:t>2</w:t>
    </w:r>
    <w:proofErr w:type="gramStart"/>
    <w:r>
      <w:rPr>
        <w:lang w:val="en-US"/>
      </w:rPr>
      <w:t>o:Biosphere</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BB0" w:rsidRPr="00315BB0" w:rsidRDefault="00315BB0">
    <w:pPr>
      <w:pStyle w:val="a3"/>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9E2" w:rsidRPr="00315BB0" w:rsidRDefault="000669E2">
    <w:pPr>
      <w:pStyle w:val="a3"/>
      <w:rPr>
        <w:lang w:val="en-US"/>
      </w:rPr>
    </w:pPr>
    <w:r>
      <w:rPr>
        <w:lang w:val="en-US"/>
      </w:rPr>
      <w:t>1</w:t>
    </w:r>
    <w:proofErr w:type="gramStart"/>
    <w:r>
      <w:rPr>
        <w:lang w:val="en-US"/>
      </w:rPr>
      <w:t>o:Biome</w:t>
    </w:r>
    <w:proofErr w:type="gram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972" w:rsidRPr="00D85972" w:rsidRDefault="00D85972">
    <w:pPr>
      <w:pStyle w:val="a3"/>
      <w:rPr>
        <w:lang w:val="en-US"/>
      </w:rPr>
    </w:pPr>
    <w:r>
      <w:rPr>
        <w:lang w:val="en-US"/>
      </w:rPr>
      <w:t>2</w:t>
    </w:r>
    <w:proofErr w:type="gramStart"/>
    <w:r>
      <w:rPr>
        <w:lang w:val="en-US"/>
      </w:rPr>
      <w:t>o:Biosphere</w:t>
    </w:r>
    <w:proofErr w:type="gram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972" w:rsidRPr="00D85972" w:rsidRDefault="00D85972">
    <w:pPr>
      <w:pStyle w:val="a3"/>
      <w:rPr>
        <w:lang w:val="en-US"/>
      </w:rPr>
    </w:pPr>
    <w:r>
      <w:rPr>
        <w:lang w:val="en-US"/>
      </w:rPr>
      <w:t>3</w:t>
    </w:r>
    <w:proofErr w:type="gramStart"/>
    <w:r>
      <w:rPr>
        <w:lang w:val="en-US"/>
      </w:rPr>
      <w:t>o:Holism</w:t>
    </w:r>
    <w:proofErr w:type="gram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972" w:rsidRPr="00D85972" w:rsidRDefault="00315BB0">
    <w:pPr>
      <w:pStyle w:val="a3"/>
      <w:rPr>
        <w:lang w:val="en-US"/>
      </w:rPr>
    </w:pPr>
    <w:r>
      <w:rPr>
        <w:lang w:val="en-US"/>
      </w:rPr>
      <w:t>4</w:t>
    </w:r>
    <w:proofErr w:type="gramStart"/>
    <w:r w:rsidR="00D85972">
      <w:rPr>
        <w:lang w:val="en-US"/>
      </w:rPr>
      <w:t>o</w:t>
    </w:r>
    <w:r>
      <w:rPr>
        <w:lang w:val="en-US"/>
      </w:rPr>
      <w:t>:Social</w:t>
    </w:r>
    <w:proofErr w:type="gramEnd"/>
    <w:r w:rsidR="00D85972">
      <w:rPr>
        <w:lang w:val="en-US"/>
      </w:rPr>
      <w:t xml:space="preserve"> ecology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BB0" w:rsidRPr="00D85972" w:rsidRDefault="00315BB0">
    <w:pPr>
      <w:pStyle w:val="a3"/>
      <w:rPr>
        <w:lang w:val="en-US"/>
      </w:rPr>
    </w:pPr>
    <w:r>
      <w:rPr>
        <w:lang w:val="en-US"/>
      </w:rPr>
      <w:t>5</w:t>
    </w:r>
    <w:proofErr w:type="gramStart"/>
    <w:r>
      <w:rPr>
        <w:lang w:val="en-US"/>
      </w:rPr>
      <w:t>o:Molecular</w:t>
    </w:r>
    <w:proofErr w:type="gramEnd"/>
    <w:r>
      <w:rPr>
        <w:lang w:val="en-US"/>
      </w:rPr>
      <w:t xml:space="preserve"> ecology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972" w:rsidRPr="00D85972" w:rsidRDefault="00D85972">
    <w:pPr>
      <w:pStyle w:val="a3"/>
    </w:pPr>
    <w:r>
      <w:rPr>
        <w:lang w:val="en-US"/>
      </w:rPr>
      <w:t>6</w:t>
    </w:r>
    <w:proofErr w:type="gramStart"/>
    <w:r>
      <w:rPr>
        <w:lang w:val="en-US"/>
      </w:rPr>
      <w:t>o:</w:t>
    </w:r>
    <w:r>
      <w:t>Η</w:t>
    </w:r>
    <w:proofErr w:type="gramEnd"/>
    <w:r>
      <w:t xml:space="preserve"> Οικογένειά μου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F34397"/>
    <w:multiLevelType w:val="hybridMultilevel"/>
    <w:tmpl w:val="864C84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inalouk@yahoo.com">
    <w15:presenceInfo w15:providerId="Windows Live" w15:userId="0895d3ae32bc01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D0B"/>
    <w:rsid w:val="000669E2"/>
    <w:rsid w:val="00185642"/>
    <w:rsid w:val="00315BB0"/>
    <w:rsid w:val="00410394"/>
    <w:rsid w:val="004104C2"/>
    <w:rsid w:val="004E392C"/>
    <w:rsid w:val="005020B3"/>
    <w:rsid w:val="00544A4E"/>
    <w:rsid w:val="00650368"/>
    <w:rsid w:val="00857FB7"/>
    <w:rsid w:val="009F14EA"/>
    <w:rsid w:val="00A9608B"/>
    <w:rsid w:val="00BA7D0B"/>
    <w:rsid w:val="00D85972"/>
    <w:rsid w:val="00E1368E"/>
    <w:rsid w:val="00EB00DE"/>
    <w:rsid w:val="00FA3E8D"/>
    <w:rsid w:val="00FC6E6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10007"/>
  <w15:chartTrackingRefBased/>
  <w15:docId w15:val="{717E24C0-2373-427E-A974-297AFADE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14EA"/>
    <w:rPr>
      <w:rFonts w:ascii="Times New Roman" w:hAnsi="Times New Roman"/>
    </w:rPr>
  </w:style>
  <w:style w:type="paragraph" w:styleId="1">
    <w:name w:val="heading 1"/>
    <w:basedOn w:val="a"/>
    <w:next w:val="a"/>
    <w:link w:val="1Char"/>
    <w:uiPriority w:val="9"/>
    <w:qFormat/>
    <w:rsid w:val="00185642"/>
    <w:pPr>
      <w:keepNext/>
      <w:keepLines/>
      <w:spacing w:after="380"/>
      <w:outlineLvl w:val="0"/>
    </w:pPr>
    <w:rPr>
      <w:rFonts w:ascii="Arial" w:eastAsiaTheme="majorEastAsia" w:hAnsi="Arial" w:cstheme="majorBidi"/>
      <w:color w:val="FF0000"/>
      <w:sz w:val="32"/>
      <w:szCs w:val="32"/>
    </w:rPr>
  </w:style>
  <w:style w:type="paragraph" w:styleId="2">
    <w:name w:val="heading 2"/>
    <w:basedOn w:val="a"/>
    <w:next w:val="a"/>
    <w:link w:val="2Char"/>
    <w:uiPriority w:val="9"/>
    <w:unhideWhenUsed/>
    <w:qFormat/>
    <w:rsid w:val="005020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85642"/>
    <w:rPr>
      <w:rFonts w:ascii="Arial" w:eastAsiaTheme="majorEastAsia" w:hAnsi="Arial" w:cstheme="majorBidi"/>
      <w:color w:val="FF0000"/>
      <w:sz w:val="32"/>
      <w:szCs w:val="32"/>
    </w:rPr>
  </w:style>
  <w:style w:type="character" w:customStyle="1" w:styleId="2Char">
    <w:name w:val="Επικεφαλίδα 2 Char"/>
    <w:basedOn w:val="a0"/>
    <w:link w:val="2"/>
    <w:uiPriority w:val="9"/>
    <w:rsid w:val="005020B3"/>
    <w:rPr>
      <w:rFonts w:asciiTheme="majorHAnsi" w:eastAsiaTheme="majorEastAsia" w:hAnsiTheme="majorHAnsi" w:cstheme="majorBidi"/>
      <w:color w:val="2F5496" w:themeColor="accent1" w:themeShade="BF"/>
      <w:sz w:val="26"/>
      <w:szCs w:val="26"/>
    </w:rPr>
  </w:style>
  <w:style w:type="paragraph" w:styleId="a3">
    <w:name w:val="header"/>
    <w:basedOn w:val="a"/>
    <w:link w:val="Char"/>
    <w:uiPriority w:val="99"/>
    <w:unhideWhenUsed/>
    <w:rsid w:val="009F14EA"/>
    <w:pPr>
      <w:tabs>
        <w:tab w:val="center" w:pos="4153"/>
        <w:tab w:val="right" w:pos="8306"/>
      </w:tabs>
      <w:spacing w:after="0" w:line="240" w:lineRule="auto"/>
    </w:pPr>
  </w:style>
  <w:style w:type="character" w:customStyle="1" w:styleId="Char">
    <w:name w:val="Κεφαλίδα Char"/>
    <w:basedOn w:val="a0"/>
    <w:link w:val="a3"/>
    <w:uiPriority w:val="99"/>
    <w:rsid w:val="009F14EA"/>
    <w:rPr>
      <w:rFonts w:ascii="Times New Roman" w:hAnsi="Times New Roman"/>
    </w:rPr>
  </w:style>
  <w:style w:type="paragraph" w:styleId="a4">
    <w:name w:val="footer"/>
    <w:basedOn w:val="a"/>
    <w:link w:val="Char0"/>
    <w:uiPriority w:val="99"/>
    <w:unhideWhenUsed/>
    <w:rsid w:val="009F14EA"/>
    <w:pPr>
      <w:tabs>
        <w:tab w:val="center" w:pos="4153"/>
        <w:tab w:val="right" w:pos="8306"/>
      </w:tabs>
      <w:spacing w:after="0" w:line="240" w:lineRule="auto"/>
    </w:pPr>
  </w:style>
  <w:style w:type="character" w:customStyle="1" w:styleId="Char0">
    <w:name w:val="Υποσέλιδο Char"/>
    <w:basedOn w:val="a0"/>
    <w:link w:val="a4"/>
    <w:uiPriority w:val="99"/>
    <w:rsid w:val="009F14EA"/>
    <w:rPr>
      <w:rFonts w:ascii="Times New Roman" w:hAnsi="Times New Roman"/>
    </w:rPr>
  </w:style>
  <w:style w:type="table" w:styleId="a5">
    <w:name w:val="Table Grid"/>
    <w:basedOn w:val="a1"/>
    <w:uiPriority w:val="39"/>
    <w:rsid w:val="00E1368E"/>
    <w:pPr>
      <w:spacing w:after="0" w:line="240" w:lineRule="auto"/>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
    <w:next w:val="a"/>
    <w:link w:val="Char1"/>
    <w:uiPriority w:val="10"/>
    <w:qFormat/>
    <w:rsid w:val="00544A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1">
    <w:name w:val="Τίτλος Char"/>
    <w:basedOn w:val="a0"/>
    <w:link w:val="a6"/>
    <w:uiPriority w:val="10"/>
    <w:rsid w:val="00544A4E"/>
    <w:rPr>
      <w:rFonts w:asciiTheme="majorHAnsi" w:eastAsiaTheme="majorEastAsia" w:hAnsiTheme="majorHAnsi" w:cstheme="majorBidi"/>
      <w:spacing w:val="-10"/>
      <w:kern w:val="28"/>
      <w:sz w:val="56"/>
      <w:szCs w:val="56"/>
    </w:rPr>
  </w:style>
  <w:style w:type="paragraph" w:styleId="a7">
    <w:name w:val="No Spacing"/>
    <w:link w:val="Char2"/>
    <w:uiPriority w:val="1"/>
    <w:qFormat/>
    <w:rsid w:val="00544A4E"/>
    <w:pPr>
      <w:spacing w:after="0" w:line="240" w:lineRule="auto"/>
    </w:pPr>
    <w:rPr>
      <w:rFonts w:eastAsiaTheme="minorEastAsia"/>
      <w:lang w:eastAsia="el-GR"/>
    </w:rPr>
  </w:style>
  <w:style w:type="character" w:customStyle="1" w:styleId="Char2">
    <w:name w:val="Χωρίς διάστιχο Char"/>
    <w:basedOn w:val="a0"/>
    <w:link w:val="a7"/>
    <w:uiPriority w:val="1"/>
    <w:rsid w:val="00544A4E"/>
    <w:rPr>
      <w:rFonts w:eastAsiaTheme="minorEastAsia"/>
      <w:lang w:eastAsia="el-GR"/>
    </w:rPr>
  </w:style>
  <w:style w:type="paragraph" w:styleId="a8">
    <w:name w:val="TOC Heading"/>
    <w:basedOn w:val="1"/>
    <w:next w:val="a"/>
    <w:uiPriority w:val="39"/>
    <w:unhideWhenUsed/>
    <w:qFormat/>
    <w:rsid w:val="00410394"/>
    <w:pPr>
      <w:spacing w:before="240" w:after="0"/>
      <w:outlineLvl w:val="9"/>
    </w:pPr>
    <w:rPr>
      <w:rFonts w:asciiTheme="majorHAnsi" w:hAnsiTheme="majorHAnsi"/>
      <w:color w:val="2F5496" w:themeColor="accent1" w:themeShade="BF"/>
      <w:lang w:eastAsia="el-GR"/>
    </w:rPr>
  </w:style>
  <w:style w:type="paragraph" w:styleId="10">
    <w:name w:val="toc 1"/>
    <w:basedOn w:val="a"/>
    <w:next w:val="a"/>
    <w:autoRedefine/>
    <w:uiPriority w:val="39"/>
    <w:unhideWhenUsed/>
    <w:rsid w:val="00410394"/>
    <w:pPr>
      <w:spacing w:after="100"/>
    </w:pPr>
  </w:style>
  <w:style w:type="paragraph" w:styleId="20">
    <w:name w:val="toc 2"/>
    <w:basedOn w:val="a"/>
    <w:next w:val="a"/>
    <w:autoRedefine/>
    <w:uiPriority w:val="39"/>
    <w:unhideWhenUsed/>
    <w:rsid w:val="00410394"/>
    <w:pPr>
      <w:spacing w:after="100"/>
      <w:ind w:left="220"/>
    </w:pPr>
  </w:style>
  <w:style w:type="character" w:styleId="-">
    <w:name w:val="Hyperlink"/>
    <w:basedOn w:val="a0"/>
    <w:uiPriority w:val="99"/>
    <w:unhideWhenUsed/>
    <w:rsid w:val="004103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gif"/><Relationship Id="rId26" Type="http://schemas.openxmlformats.org/officeDocument/2006/relationships/diagramColors" Target="diagrams/colors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diagramLayout" Target="diagrams/layout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diagramData" Target="diagrams/data1.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microsoft.com/office/2007/relationships/diagramDrawing" Target="diagrams/drawing1.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5_4">
  <dgm:title val=""/>
  <dgm:desc val=""/>
  <dgm:catLst>
    <dgm:cat type="accent5" pri="11400"/>
  </dgm:catLst>
  <dgm:styleLbl name="node0">
    <dgm:fillClrLst meth="cycle">
      <a:schemeClr val="accent5">
        <a:shade val="60000"/>
      </a:schemeClr>
    </dgm:fillClrLst>
    <dgm:linClrLst meth="repeat">
      <a:schemeClr val="lt1"/>
    </dgm:linClrLst>
    <dgm:effectClrLst/>
    <dgm:txLinClrLst/>
    <dgm:txFillClrLst/>
    <dgm:txEffectClrLst/>
  </dgm:styleLbl>
  <dgm:styleLbl name="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alignNode1">
    <dgm:fillClrLst meth="cycle">
      <a:schemeClr val="accent5">
        <a:shade val="50000"/>
      </a:schemeClr>
      <a:schemeClr val="accent5">
        <a:tint val="55000"/>
      </a:schemeClr>
    </dgm:fillClrLst>
    <dgm:linClrLst meth="cycle">
      <a:schemeClr val="accent5">
        <a:shade val="50000"/>
      </a:schemeClr>
      <a:schemeClr val="accent5">
        <a:tint val="55000"/>
      </a:schemeClr>
    </dgm:linClrLst>
    <dgm:effectClrLst/>
    <dgm:txLinClrLst/>
    <dgm:txFillClrLst/>
    <dgm:txEffectClrLst/>
  </dgm:styleLbl>
  <dgm:styleLbl name="ln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vennNode1">
    <dgm:fillClrLst meth="cycle">
      <a:schemeClr val="accent5">
        <a:shade val="80000"/>
        <a:alpha val="50000"/>
      </a:schemeClr>
      <a:schemeClr val="accent5">
        <a:tint val="50000"/>
        <a:alpha val="50000"/>
      </a:schemeClr>
    </dgm:fillClrLst>
    <dgm:linClrLst meth="repeat">
      <a:schemeClr val="lt1"/>
    </dgm:linClrLst>
    <dgm:effectClrLst/>
    <dgm:txLinClrLst/>
    <dgm:txFillClrLst/>
    <dgm:txEffectClrLst/>
  </dgm:styleLbl>
  <dgm:styleLbl name="node2">
    <dgm:fillClrLst>
      <a:schemeClr val="accent5">
        <a:shade val="80000"/>
      </a:schemeClr>
    </dgm:fillClrLst>
    <dgm:linClrLst meth="repeat">
      <a:schemeClr val="lt1"/>
    </dgm:linClrLst>
    <dgm:effectClrLst/>
    <dgm:txLinClrLst/>
    <dgm:txFillClrLst/>
    <dgm:txEffectClrLst/>
  </dgm:styleLbl>
  <dgm:styleLbl name="node3">
    <dgm:fillClrLst>
      <a:schemeClr val="accent5">
        <a:tint val="99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b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sibTrans1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0000"/>
      </a:schemeClr>
    </dgm:fillClrLst>
    <dgm:linClrLst meth="repeat">
      <a:schemeClr val="lt1"/>
    </dgm:linClrLst>
    <dgm:effectClrLst/>
    <dgm:txLinClrLst/>
    <dgm:txFillClrLst/>
    <dgm:txEffectClrLst/>
  </dgm:styleLbl>
  <dgm:styleLbl name="asst3">
    <dgm:fillClrLst>
      <a:schemeClr val="accent5">
        <a:tint val="70000"/>
      </a:schemeClr>
    </dgm:fillClrLst>
    <dgm:linClrLst meth="repeat">
      <a:schemeClr val="lt1"/>
    </dgm:linClrLst>
    <dgm:effectClrLst/>
    <dgm:txLinClrLst/>
    <dgm:txFillClrLst/>
    <dgm:txEffectClrLst/>
  </dgm:styleLbl>
  <dgm:styleLbl name="asst4">
    <dgm:fillClrLst>
      <a:schemeClr val="accent5">
        <a:tint val="5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align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bgAccFollowNode1">
    <dgm:fillClrLst meth="repeat">
      <a:schemeClr val="accent5">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55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3FFBB3-52FB-461C-B8F3-9534FA6E39EC}" type="doc">
      <dgm:prSet loTypeId="urn:microsoft.com/office/officeart/2005/8/layout/orgChart1" loCatId="hierarchy" qsTypeId="urn:microsoft.com/office/officeart/2005/8/quickstyle/simple3" qsCatId="simple" csTypeId="urn:microsoft.com/office/officeart/2005/8/colors/accent5_4" csCatId="accent5" phldr="1"/>
      <dgm:spPr/>
      <dgm:t>
        <a:bodyPr/>
        <a:lstStyle/>
        <a:p>
          <a:endParaRPr lang="el-GR"/>
        </a:p>
      </dgm:t>
    </dgm:pt>
    <dgm:pt modelId="{4D77C474-54FA-4F21-94BC-8828AA1820A3}">
      <dgm:prSet phldrT="[Κείμενο]"/>
      <dgm:spPr/>
      <dgm:t>
        <a:bodyPr/>
        <a:lstStyle/>
        <a:p>
          <a:r>
            <a:rPr lang="el-GR"/>
            <a:t>Δήμητρα -Νίκος</a:t>
          </a:r>
        </a:p>
      </dgm:t>
    </dgm:pt>
    <dgm:pt modelId="{1568127D-FD1F-45C4-AA77-2251821F5381}" type="parTrans" cxnId="{09AC7A77-A618-4097-B9C5-8DFCB12ED419}">
      <dgm:prSet/>
      <dgm:spPr/>
      <dgm:t>
        <a:bodyPr/>
        <a:lstStyle/>
        <a:p>
          <a:endParaRPr lang="el-GR"/>
        </a:p>
      </dgm:t>
    </dgm:pt>
    <dgm:pt modelId="{15F88D1D-A6D0-4302-A8F8-A0A1C3F1CF2D}" type="sibTrans" cxnId="{09AC7A77-A618-4097-B9C5-8DFCB12ED419}">
      <dgm:prSet/>
      <dgm:spPr/>
      <dgm:t>
        <a:bodyPr/>
        <a:lstStyle/>
        <a:p>
          <a:endParaRPr lang="el-GR"/>
        </a:p>
      </dgm:t>
    </dgm:pt>
    <dgm:pt modelId="{BE521F10-DC33-424A-A56D-B26DD428ED1F}">
      <dgm:prSet phldrT="[Κείμενο]"/>
      <dgm:spPr/>
      <dgm:t>
        <a:bodyPr/>
        <a:lstStyle/>
        <a:p>
          <a:r>
            <a:rPr lang="el-GR"/>
            <a:t>Αγγελική</a:t>
          </a:r>
        </a:p>
      </dgm:t>
    </dgm:pt>
    <dgm:pt modelId="{310A51CC-0ED2-4BB0-A5F6-20BBB4DC32A9}" type="parTrans" cxnId="{3E417ED7-69D9-40CB-A5B2-3BA60E9DA084}">
      <dgm:prSet/>
      <dgm:spPr/>
      <dgm:t>
        <a:bodyPr/>
        <a:lstStyle/>
        <a:p>
          <a:endParaRPr lang="el-GR"/>
        </a:p>
      </dgm:t>
    </dgm:pt>
    <dgm:pt modelId="{5AEACD43-34CA-4FDB-BDF1-6B4A83783341}" type="sibTrans" cxnId="{3E417ED7-69D9-40CB-A5B2-3BA60E9DA084}">
      <dgm:prSet/>
      <dgm:spPr/>
      <dgm:t>
        <a:bodyPr/>
        <a:lstStyle/>
        <a:p>
          <a:endParaRPr lang="el-GR"/>
        </a:p>
      </dgm:t>
    </dgm:pt>
    <dgm:pt modelId="{9CB0EFF9-2681-4E2F-BFE8-E64B2AC23B14}">
      <dgm:prSet phldrT="[Κείμενο]"/>
      <dgm:spPr/>
      <dgm:t>
        <a:bodyPr/>
        <a:lstStyle/>
        <a:p>
          <a:r>
            <a:rPr lang="el-GR"/>
            <a:t>Πρόδρομος</a:t>
          </a:r>
        </a:p>
      </dgm:t>
    </dgm:pt>
    <dgm:pt modelId="{3894DFA6-8D47-465A-B4BC-BBC9D5AA47E8}" type="parTrans" cxnId="{BF758478-33C0-41DF-814D-CD1568F7124E}">
      <dgm:prSet/>
      <dgm:spPr/>
    </dgm:pt>
    <dgm:pt modelId="{3981226E-CD01-4636-BF94-B2F8240FB7BC}" type="sibTrans" cxnId="{BF758478-33C0-41DF-814D-CD1568F7124E}">
      <dgm:prSet/>
      <dgm:spPr/>
    </dgm:pt>
    <dgm:pt modelId="{561156A8-59F4-4638-9B1C-7D3F8955BC73}">
      <dgm:prSet phldrT="[Κείμενο]"/>
      <dgm:spPr/>
      <dgm:t>
        <a:bodyPr/>
        <a:lstStyle/>
        <a:p>
          <a:r>
            <a:rPr lang="el-GR"/>
            <a:t>Μαίρη</a:t>
          </a:r>
        </a:p>
      </dgm:t>
    </dgm:pt>
    <dgm:pt modelId="{E179905E-115D-4ED7-BCB5-9831C4455B94}" type="parTrans" cxnId="{6B88DF53-94C3-490D-BBF2-AADE4867036E}">
      <dgm:prSet/>
      <dgm:spPr/>
    </dgm:pt>
    <dgm:pt modelId="{4ED0ABE5-BFC8-43B3-90CB-CE7FF8E85EA2}" type="sibTrans" cxnId="{6B88DF53-94C3-490D-BBF2-AADE4867036E}">
      <dgm:prSet/>
      <dgm:spPr/>
    </dgm:pt>
    <dgm:pt modelId="{8F5E8DE7-AD99-40B2-8B8E-05382FA05C92}" type="pres">
      <dgm:prSet presAssocID="{CD3FFBB3-52FB-461C-B8F3-9534FA6E39EC}" presName="hierChild1" presStyleCnt="0">
        <dgm:presLayoutVars>
          <dgm:orgChart val="1"/>
          <dgm:chPref val="1"/>
          <dgm:dir/>
          <dgm:animOne val="branch"/>
          <dgm:animLvl val="lvl"/>
          <dgm:resizeHandles/>
        </dgm:presLayoutVars>
      </dgm:prSet>
      <dgm:spPr/>
    </dgm:pt>
    <dgm:pt modelId="{D567D979-53FA-4A89-847F-C8CF4D2C6C38}" type="pres">
      <dgm:prSet presAssocID="{4D77C474-54FA-4F21-94BC-8828AA1820A3}" presName="hierRoot1" presStyleCnt="0">
        <dgm:presLayoutVars>
          <dgm:hierBranch val="init"/>
        </dgm:presLayoutVars>
      </dgm:prSet>
      <dgm:spPr/>
    </dgm:pt>
    <dgm:pt modelId="{4052801B-972E-4034-BD1D-9F10561D4172}" type="pres">
      <dgm:prSet presAssocID="{4D77C474-54FA-4F21-94BC-8828AA1820A3}" presName="rootComposite1" presStyleCnt="0"/>
      <dgm:spPr/>
    </dgm:pt>
    <dgm:pt modelId="{62605449-EB1B-4DC2-B032-16E290DB5188}" type="pres">
      <dgm:prSet presAssocID="{4D77C474-54FA-4F21-94BC-8828AA1820A3}" presName="rootText1" presStyleLbl="node0" presStyleIdx="0" presStyleCnt="1">
        <dgm:presLayoutVars>
          <dgm:chPref val="3"/>
        </dgm:presLayoutVars>
      </dgm:prSet>
      <dgm:spPr/>
    </dgm:pt>
    <dgm:pt modelId="{0C227CDC-B22B-4CF3-B3AF-A91BB72BD5C1}" type="pres">
      <dgm:prSet presAssocID="{4D77C474-54FA-4F21-94BC-8828AA1820A3}" presName="rootConnector1" presStyleLbl="node1" presStyleIdx="0" presStyleCnt="0"/>
      <dgm:spPr/>
    </dgm:pt>
    <dgm:pt modelId="{008632C8-5858-448E-ACEC-D3D5FCC43033}" type="pres">
      <dgm:prSet presAssocID="{4D77C474-54FA-4F21-94BC-8828AA1820A3}" presName="hierChild2" presStyleCnt="0"/>
      <dgm:spPr/>
    </dgm:pt>
    <dgm:pt modelId="{1D101335-7A9C-42A1-A8F6-905D4B8D9905}" type="pres">
      <dgm:prSet presAssocID="{310A51CC-0ED2-4BB0-A5F6-20BBB4DC32A9}" presName="Name37" presStyleLbl="parChTrans1D2" presStyleIdx="0" presStyleCnt="3"/>
      <dgm:spPr/>
    </dgm:pt>
    <dgm:pt modelId="{B60168DA-0B85-4311-B3FD-68B07916B24C}" type="pres">
      <dgm:prSet presAssocID="{BE521F10-DC33-424A-A56D-B26DD428ED1F}" presName="hierRoot2" presStyleCnt="0">
        <dgm:presLayoutVars>
          <dgm:hierBranch val="init"/>
        </dgm:presLayoutVars>
      </dgm:prSet>
      <dgm:spPr/>
    </dgm:pt>
    <dgm:pt modelId="{81CB3E89-9EBD-4AF5-B3A6-BBF280B570D5}" type="pres">
      <dgm:prSet presAssocID="{BE521F10-DC33-424A-A56D-B26DD428ED1F}" presName="rootComposite" presStyleCnt="0"/>
      <dgm:spPr/>
    </dgm:pt>
    <dgm:pt modelId="{0DD4DDD0-A655-41B4-8B54-2356F685F732}" type="pres">
      <dgm:prSet presAssocID="{BE521F10-DC33-424A-A56D-B26DD428ED1F}" presName="rootText" presStyleLbl="node2" presStyleIdx="0" presStyleCnt="3">
        <dgm:presLayoutVars>
          <dgm:chPref val="3"/>
        </dgm:presLayoutVars>
      </dgm:prSet>
      <dgm:spPr/>
    </dgm:pt>
    <dgm:pt modelId="{1E7DFE1E-62B0-4023-AD1E-663C3C3D9C99}" type="pres">
      <dgm:prSet presAssocID="{BE521F10-DC33-424A-A56D-B26DD428ED1F}" presName="rootConnector" presStyleLbl="node2" presStyleIdx="0" presStyleCnt="3"/>
      <dgm:spPr/>
    </dgm:pt>
    <dgm:pt modelId="{3F6A56C6-3D22-4EF6-84A2-17DCA67F43B0}" type="pres">
      <dgm:prSet presAssocID="{BE521F10-DC33-424A-A56D-B26DD428ED1F}" presName="hierChild4" presStyleCnt="0"/>
      <dgm:spPr/>
    </dgm:pt>
    <dgm:pt modelId="{C5A39540-1AE0-48FE-A02F-D758A3F3D3C0}" type="pres">
      <dgm:prSet presAssocID="{BE521F10-DC33-424A-A56D-B26DD428ED1F}" presName="hierChild5" presStyleCnt="0"/>
      <dgm:spPr/>
    </dgm:pt>
    <dgm:pt modelId="{83B01718-4A1D-430D-9994-93421538ACE6}" type="pres">
      <dgm:prSet presAssocID="{3894DFA6-8D47-465A-B4BC-BBC9D5AA47E8}" presName="Name37" presStyleLbl="parChTrans1D2" presStyleIdx="1" presStyleCnt="3"/>
      <dgm:spPr/>
    </dgm:pt>
    <dgm:pt modelId="{8C108E52-E307-4649-B51E-E69AEB0BF036}" type="pres">
      <dgm:prSet presAssocID="{9CB0EFF9-2681-4E2F-BFE8-E64B2AC23B14}" presName="hierRoot2" presStyleCnt="0">
        <dgm:presLayoutVars>
          <dgm:hierBranch val="init"/>
        </dgm:presLayoutVars>
      </dgm:prSet>
      <dgm:spPr/>
    </dgm:pt>
    <dgm:pt modelId="{73A07885-442D-4616-9AB8-06464230E9BA}" type="pres">
      <dgm:prSet presAssocID="{9CB0EFF9-2681-4E2F-BFE8-E64B2AC23B14}" presName="rootComposite" presStyleCnt="0"/>
      <dgm:spPr/>
    </dgm:pt>
    <dgm:pt modelId="{A0678913-5029-461B-9497-40F7E6729800}" type="pres">
      <dgm:prSet presAssocID="{9CB0EFF9-2681-4E2F-BFE8-E64B2AC23B14}" presName="rootText" presStyleLbl="node2" presStyleIdx="1" presStyleCnt="3">
        <dgm:presLayoutVars>
          <dgm:chPref val="3"/>
        </dgm:presLayoutVars>
      </dgm:prSet>
      <dgm:spPr/>
    </dgm:pt>
    <dgm:pt modelId="{69CBE109-4471-41D6-8903-30F3CD3DBF7F}" type="pres">
      <dgm:prSet presAssocID="{9CB0EFF9-2681-4E2F-BFE8-E64B2AC23B14}" presName="rootConnector" presStyleLbl="node2" presStyleIdx="1" presStyleCnt="3"/>
      <dgm:spPr/>
    </dgm:pt>
    <dgm:pt modelId="{07608FBC-9B9E-4D6C-8B04-465093AB9C39}" type="pres">
      <dgm:prSet presAssocID="{9CB0EFF9-2681-4E2F-BFE8-E64B2AC23B14}" presName="hierChild4" presStyleCnt="0"/>
      <dgm:spPr/>
    </dgm:pt>
    <dgm:pt modelId="{85B01096-9DAA-4839-95CE-7D9DD34CDF03}" type="pres">
      <dgm:prSet presAssocID="{9CB0EFF9-2681-4E2F-BFE8-E64B2AC23B14}" presName="hierChild5" presStyleCnt="0"/>
      <dgm:spPr/>
    </dgm:pt>
    <dgm:pt modelId="{A34B69DB-C92F-4CEF-9218-64D53210F177}" type="pres">
      <dgm:prSet presAssocID="{E179905E-115D-4ED7-BCB5-9831C4455B94}" presName="Name37" presStyleLbl="parChTrans1D2" presStyleIdx="2" presStyleCnt="3"/>
      <dgm:spPr/>
    </dgm:pt>
    <dgm:pt modelId="{19ADEE7E-B147-48E0-847F-52D4ACFE27A0}" type="pres">
      <dgm:prSet presAssocID="{561156A8-59F4-4638-9B1C-7D3F8955BC73}" presName="hierRoot2" presStyleCnt="0">
        <dgm:presLayoutVars>
          <dgm:hierBranch val="init"/>
        </dgm:presLayoutVars>
      </dgm:prSet>
      <dgm:spPr/>
    </dgm:pt>
    <dgm:pt modelId="{3899A385-B9AC-478F-A9A4-76692D89DCC7}" type="pres">
      <dgm:prSet presAssocID="{561156A8-59F4-4638-9B1C-7D3F8955BC73}" presName="rootComposite" presStyleCnt="0"/>
      <dgm:spPr/>
    </dgm:pt>
    <dgm:pt modelId="{A7DDCCA1-BB1E-4207-9B5A-ED4679DE4F7D}" type="pres">
      <dgm:prSet presAssocID="{561156A8-59F4-4638-9B1C-7D3F8955BC73}" presName="rootText" presStyleLbl="node2" presStyleIdx="2" presStyleCnt="3">
        <dgm:presLayoutVars>
          <dgm:chPref val="3"/>
        </dgm:presLayoutVars>
      </dgm:prSet>
      <dgm:spPr/>
    </dgm:pt>
    <dgm:pt modelId="{2690E617-5F2D-481B-89B8-E6C86A039711}" type="pres">
      <dgm:prSet presAssocID="{561156A8-59F4-4638-9B1C-7D3F8955BC73}" presName="rootConnector" presStyleLbl="node2" presStyleIdx="2" presStyleCnt="3"/>
      <dgm:spPr/>
    </dgm:pt>
    <dgm:pt modelId="{A97197F7-C0B8-4E51-B4A9-3F8713138DA4}" type="pres">
      <dgm:prSet presAssocID="{561156A8-59F4-4638-9B1C-7D3F8955BC73}" presName="hierChild4" presStyleCnt="0"/>
      <dgm:spPr/>
    </dgm:pt>
    <dgm:pt modelId="{6D5A7A38-7731-445A-8FBA-3F099554D9AF}" type="pres">
      <dgm:prSet presAssocID="{561156A8-59F4-4638-9B1C-7D3F8955BC73}" presName="hierChild5" presStyleCnt="0"/>
      <dgm:spPr/>
    </dgm:pt>
    <dgm:pt modelId="{CC26B489-2F85-49B9-8AE1-E9D78F33C6AA}" type="pres">
      <dgm:prSet presAssocID="{4D77C474-54FA-4F21-94BC-8828AA1820A3}" presName="hierChild3" presStyleCnt="0"/>
      <dgm:spPr/>
    </dgm:pt>
  </dgm:ptLst>
  <dgm:cxnLst>
    <dgm:cxn modelId="{C1073003-6581-483E-9FCD-DC4C85DA9090}" type="presOf" srcId="{BE521F10-DC33-424A-A56D-B26DD428ED1F}" destId="{0DD4DDD0-A655-41B4-8B54-2356F685F732}" srcOrd="0" destOrd="0" presId="urn:microsoft.com/office/officeart/2005/8/layout/orgChart1"/>
    <dgm:cxn modelId="{F2EAF605-A103-4E9F-A93A-553648F49DA6}" type="presOf" srcId="{4D77C474-54FA-4F21-94BC-8828AA1820A3}" destId="{62605449-EB1B-4DC2-B032-16E290DB5188}" srcOrd="0" destOrd="0" presId="urn:microsoft.com/office/officeart/2005/8/layout/orgChart1"/>
    <dgm:cxn modelId="{117FF90A-5AEE-4B43-B8F3-563339124AAC}" type="presOf" srcId="{3894DFA6-8D47-465A-B4BC-BBC9D5AA47E8}" destId="{83B01718-4A1D-430D-9994-93421538ACE6}" srcOrd="0" destOrd="0" presId="urn:microsoft.com/office/officeart/2005/8/layout/orgChart1"/>
    <dgm:cxn modelId="{810D1212-352F-4891-9623-9483EDD98876}" type="presOf" srcId="{310A51CC-0ED2-4BB0-A5F6-20BBB4DC32A9}" destId="{1D101335-7A9C-42A1-A8F6-905D4B8D9905}" srcOrd="0" destOrd="0" presId="urn:microsoft.com/office/officeart/2005/8/layout/orgChart1"/>
    <dgm:cxn modelId="{C9C2391D-63FC-4230-A5A3-66F0C7E915CB}" type="presOf" srcId="{CD3FFBB3-52FB-461C-B8F3-9534FA6E39EC}" destId="{8F5E8DE7-AD99-40B2-8B8E-05382FA05C92}" srcOrd="0" destOrd="0" presId="urn:microsoft.com/office/officeart/2005/8/layout/orgChart1"/>
    <dgm:cxn modelId="{DD97722E-B0F9-4DF7-8CF8-9C668801D442}" type="presOf" srcId="{9CB0EFF9-2681-4E2F-BFE8-E64B2AC23B14}" destId="{69CBE109-4471-41D6-8903-30F3CD3DBF7F}" srcOrd="1" destOrd="0" presId="urn:microsoft.com/office/officeart/2005/8/layout/orgChart1"/>
    <dgm:cxn modelId="{A1F00E43-41DE-45D9-A439-41A0FC43AA10}" type="presOf" srcId="{561156A8-59F4-4638-9B1C-7D3F8955BC73}" destId="{2690E617-5F2D-481B-89B8-E6C86A039711}" srcOrd="1" destOrd="0" presId="urn:microsoft.com/office/officeart/2005/8/layout/orgChart1"/>
    <dgm:cxn modelId="{C6F53A6A-2CEC-440C-879B-E44E58FA9329}" type="presOf" srcId="{4D77C474-54FA-4F21-94BC-8828AA1820A3}" destId="{0C227CDC-B22B-4CF3-B3AF-A91BB72BD5C1}" srcOrd="1" destOrd="0" presId="urn:microsoft.com/office/officeart/2005/8/layout/orgChart1"/>
    <dgm:cxn modelId="{6026976E-3B8B-4B6C-B4BF-74EAF9968A64}" type="presOf" srcId="{9CB0EFF9-2681-4E2F-BFE8-E64B2AC23B14}" destId="{A0678913-5029-461B-9497-40F7E6729800}" srcOrd="0" destOrd="0" presId="urn:microsoft.com/office/officeart/2005/8/layout/orgChart1"/>
    <dgm:cxn modelId="{6B88DF53-94C3-490D-BBF2-AADE4867036E}" srcId="{4D77C474-54FA-4F21-94BC-8828AA1820A3}" destId="{561156A8-59F4-4638-9B1C-7D3F8955BC73}" srcOrd="2" destOrd="0" parTransId="{E179905E-115D-4ED7-BCB5-9831C4455B94}" sibTransId="{4ED0ABE5-BFC8-43B3-90CB-CE7FF8E85EA2}"/>
    <dgm:cxn modelId="{09AC7A77-A618-4097-B9C5-8DFCB12ED419}" srcId="{CD3FFBB3-52FB-461C-B8F3-9534FA6E39EC}" destId="{4D77C474-54FA-4F21-94BC-8828AA1820A3}" srcOrd="0" destOrd="0" parTransId="{1568127D-FD1F-45C4-AA77-2251821F5381}" sibTransId="{15F88D1D-A6D0-4302-A8F8-A0A1C3F1CF2D}"/>
    <dgm:cxn modelId="{BF758478-33C0-41DF-814D-CD1568F7124E}" srcId="{4D77C474-54FA-4F21-94BC-8828AA1820A3}" destId="{9CB0EFF9-2681-4E2F-BFE8-E64B2AC23B14}" srcOrd="1" destOrd="0" parTransId="{3894DFA6-8D47-465A-B4BC-BBC9D5AA47E8}" sibTransId="{3981226E-CD01-4636-BF94-B2F8240FB7BC}"/>
    <dgm:cxn modelId="{07C946A5-1E1C-47F1-9185-F4BAC3F14F9C}" type="presOf" srcId="{E179905E-115D-4ED7-BCB5-9831C4455B94}" destId="{A34B69DB-C92F-4CEF-9218-64D53210F177}" srcOrd="0" destOrd="0" presId="urn:microsoft.com/office/officeart/2005/8/layout/orgChart1"/>
    <dgm:cxn modelId="{E0D7EFCF-13F6-4FD0-AC11-245308418C0C}" type="presOf" srcId="{BE521F10-DC33-424A-A56D-B26DD428ED1F}" destId="{1E7DFE1E-62B0-4023-AD1E-663C3C3D9C99}" srcOrd="1" destOrd="0" presId="urn:microsoft.com/office/officeart/2005/8/layout/orgChart1"/>
    <dgm:cxn modelId="{3E417ED7-69D9-40CB-A5B2-3BA60E9DA084}" srcId="{4D77C474-54FA-4F21-94BC-8828AA1820A3}" destId="{BE521F10-DC33-424A-A56D-B26DD428ED1F}" srcOrd="0" destOrd="0" parTransId="{310A51CC-0ED2-4BB0-A5F6-20BBB4DC32A9}" sibTransId="{5AEACD43-34CA-4FDB-BDF1-6B4A83783341}"/>
    <dgm:cxn modelId="{8793CAEE-4E46-4C79-B542-7A21816F5AEE}" type="presOf" srcId="{561156A8-59F4-4638-9B1C-7D3F8955BC73}" destId="{A7DDCCA1-BB1E-4207-9B5A-ED4679DE4F7D}" srcOrd="0" destOrd="0" presId="urn:microsoft.com/office/officeart/2005/8/layout/orgChart1"/>
    <dgm:cxn modelId="{30D2568F-DDEE-4FEF-8C37-736D972388B2}" type="presParOf" srcId="{8F5E8DE7-AD99-40B2-8B8E-05382FA05C92}" destId="{D567D979-53FA-4A89-847F-C8CF4D2C6C38}" srcOrd="0" destOrd="0" presId="urn:microsoft.com/office/officeart/2005/8/layout/orgChart1"/>
    <dgm:cxn modelId="{8DA55F3A-FE04-4D8D-BF4E-FD0508FE2102}" type="presParOf" srcId="{D567D979-53FA-4A89-847F-C8CF4D2C6C38}" destId="{4052801B-972E-4034-BD1D-9F10561D4172}" srcOrd="0" destOrd="0" presId="urn:microsoft.com/office/officeart/2005/8/layout/orgChart1"/>
    <dgm:cxn modelId="{1EF0C3C6-2D26-4731-9800-CB88CCC070DD}" type="presParOf" srcId="{4052801B-972E-4034-BD1D-9F10561D4172}" destId="{62605449-EB1B-4DC2-B032-16E290DB5188}" srcOrd="0" destOrd="0" presId="urn:microsoft.com/office/officeart/2005/8/layout/orgChart1"/>
    <dgm:cxn modelId="{8701D9F4-44C1-4F1B-91ED-23E679E6F7EA}" type="presParOf" srcId="{4052801B-972E-4034-BD1D-9F10561D4172}" destId="{0C227CDC-B22B-4CF3-B3AF-A91BB72BD5C1}" srcOrd="1" destOrd="0" presId="urn:microsoft.com/office/officeart/2005/8/layout/orgChart1"/>
    <dgm:cxn modelId="{B28AADE8-02C9-4078-A734-185EC868F417}" type="presParOf" srcId="{D567D979-53FA-4A89-847F-C8CF4D2C6C38}" destId="{008632C8-5858-448E-ACEC-D3D5FCC43033}" srcOrd="1" destOrd="0" presId="urn:microsoft.com/office/officeart/2005/8/layout/orgChart1"/>
    <dgm:cxn modelId="{54840743-29B9-4AFF-A1B6-F507FB3A8EB4}" type="presParOf" srcId="{008632C8-5858-448E-ACEC-D3D5FCC43033}" destId="{1D101335-7A9C-42A1-A8F6-905D4B8D9905}" srcOrd="0" destOrd="0" presId="urn:microsoft.com/office/officeart/2005/8/layout/orgChart1"/>
    <dgm:cxn modelId="{7B6B7DD7-4F8F-4355-9321-9E7DFFAB8F01}" type="presParOf" srcId="{008632C8-5858-448E-ACEC-D3D5FCC43033}" destId="{B60168DA-0B85-4311-B3FD-68B07916B24C}" srcOrd="1" destOrd="0" presId="urn:microsoft.com/office/officeart/2005/8/layout/orgChart1"/>
    <dgm:cxn modelId="{C0C5AD71-57FD-4FAF-8A7E-D3D2047BBB74}" type="presParOf" srcId="{B60168DA-0B85-4311-B3FD-68B07916B24C}" destId="{81CB3E89-9EBD-4AF5-B3A6-BBF280B570D5}" srcOrd="0" destOrd="0" presId="urn:microsoft.com/office/officeart/2005/8/layout/orgChart1"/>
    <dgm:cxn modelId="{A44F8355-38F8-4360-BC7B-8B0F751B5E15}" type="presParOf" srcId="{81CB3E89-9EBD-4AF5-B3A6-BBF280B570D5}" destId="{0DD4DDD0-A655-41B4-8B54-2356F685F732}" srcOrd="0" destOrd="0" presId="urn:microsoft.com/office/officeart/2005/8/layout/orgChart1"/>
    <dgm:cxn modelId="{D3DF9B5D-41C3-44E2-98C4-755BCDC66E85}" type="presParOf" srcId="{81CB3E89-9EBD-4AF5-B3A6-BBF280B570D5}" destId="{1E7DFE1E-62B0-4023-AD1E-663C3C3D9C99}" srcOrd="1" destOrd="0" presId="urn:microsoft.com/office/officeart/2005/8/layout/orgChart1"/>
    <dgm:cxn modelId="{76A851D3-65B7-4EF3-B10D-6E7228C6221D}" type="presParOf" srcId="{B60168DA-0B85-4311-B3FD-68B07916B24C}" destId="{3F6A56C6-3D22-4EF6-84A2-17DCA67F43B0}" srcOrd="1" destOrd="0" presId="urn:microsoft.com/office/officeart/2005/8/layout/orgChart1"/>
    <dgm:cxn modelId="{3C41DB27-B911-48BF-AC54-4E90E8027C1C}" type="presParOf" srcId="{B60168DA-0B85-4311-B3FD-68B07916B24C}" destId="{C5A39540-1AE0-48FE-A02F-D758A3F3D3C0}" srcOrd="2" destOrd="0" presId="urn:microsoft.com/office/officeart/2005/8/layout/orgChart1"/>
    <dgm:cxn modelId="{7D7276B1-F131-4EB7-A615-EAB8D17D40B3}" type="presParOf" srcId="{008632C8-5858-448E-ACEC-D3D5FCC43033}" destId="{83B01718-4A1D-430D-9994-93421538ACE6}" srcOrd="2" destOrd="0" presId="urn:microsoft.com/office/officeart/2005/8/layout/orgChart1"/>
    <dgm:cxn modelId="{80D77458-D0D7-41D7-8AB7-899737E1DC00}" type="presParOf" srcId="{008632C8-5858-448E-ACEC-D3D5FCC43033}" destId="{8C108E52-E307-4649-B51E-E69AEB0BF036}" srcOrd="3" destOrd="0" presId="urn:microsoft.com/office/officeart/2005/8/layout/orgChart1"/>
    <dgm:cxn modelId="{23E1770E-BF66-4509-9B29-12A41CFDE785}" type="presParOf" srcId="{8C108E52-E307-4649-B51E-E69AEB0BF036}" destId="{73A07885-442D-4616-9AB8-06464230E9BA}" srcOrd="0" destOrd="0" presId="urn:microsoft.com/office/officeart/2005/8/layout/orgChart1"/>
    <dgm:cxn modelId="{70C48BCE-6D22-4E38-82CE-402EFA97E998}" type="presParOf" srcId="{73A07885-442D-4616-9AB8-06464230E9BA}" destId="{A0678913-5029-461B-9497-40F7E6729800}" srcOrd="0" destOrd="0" presId="urn:microsoft.com/office/officeart/2005/8/layout/orgChart1"/>
    <dgm:cxn modelId="{A9A57D6B-62B5-4A15-BF54-B13C35EA6FD0}" type="presParOf" srcId="{73A07885-442D-4616-9AB8-06464230E9BA}" destId="{69CBE109-4471-41D6-8903-30F3CD3DBF7F}" srcOrd="1" destOrd="0" presId="urn:microsoft.com/office/officeart/2005/8/layout/orgChart1"/>
    <dgm:cxn modelId="{815B8CD4-49DD-4AD6-9EFB-74940E66EA16}" type="presParOf" srcId="{8C108E52-E307-4649-B51E-E69AEB0BF036}" destId="{07608FBC-9B9E-4D6C-8B04-465093AB9C39}" srcOrd="1" destOrd="0" presId="urn:microsoft.com/office/officeart/2005/8/layout/orgChart1"/>
    <dgm:cxn modelId="{8755D56B-C35F-442A-A9DE-063D619E9015}" type="presParOf" srcId="{8C108E52-E307-4649-B51E-E69AEB0BF036}" destId="{85B01096-9DAA-4839-95CE-7D9DD34CDF03}" srcOrd="2" destOrd="0" presId="urn:microsoft.com/office/officeart/2005/8/layout/orgChart1"/>
    <dgm:cxn modelId="{292C0005-A07F-45F5-B9E4-AA85CF174023}" type="presParOf" srcId="{008632C8-5858-448E-ACEC-D3D5FCC43033}" destId="{A34B69DB-C92F-4CEF-9218-64D53210F177}" srcOrd="4" destOrd="0" presId="urn:microsoft.com/office/officeart/2005/8/layout/orgChart1"/>
    <dgm:cxn modelId="{3968848B-8618-4D6C-B268-2D035AA8C771}" type="presParOf" srcId="{008632C8-5858-448E-ACEC-D3D5FCC43033}" destId="{19ADEE7E-B147-48E0-847F-52D4ACFE27A0}" srcOrd="5" destOrd="0" presId="urn:microsoft.com/office/officeart/2005/8/layout/orgChart1"/>
    <dgm:cxn modelId="{7284E529-71F2-4CD1-A206-D4C0C51F90CF}" type="presParOf" srcId="{19ADEE7E-B147-48E0-847F-52D4ACFE27A0}" destId="{3899A385-B9AC-478F-A9A4-76692D89DCC7}" srcOrd="0" destOrd="0" presId="urn:microsoft.com/office/officeart/2005/8/layout/orgChart1"/>
    <dgm:cxn modelId="{853A4951-15B1-4735-A28B-5A152ECFE930}" type="presParOf" srcId="{3899A385-B9AC-478F-A9A4-76692D89DCC7}" destId="{A7DDCCA1-BB1E-4207-9B5A-ED4679DE4F7D}" srcOrd="0" destOrd="0" presId="urn:microsoft.com/office/officeart/2005/8/layout/orgChart1"/>
    <dgm:cxn modelId="{5A333A9F-69E5-4A0C-9777-676920D16821}" type="presParOf" srcId="{3899A385-B9AC-478F-A9A4-76692D89DCC7}" destId="{2690E617-5F2D-481B-89B8-E6C86A039711}" srcOrd="1" destOrd="0" presId="urn:microsoft.com/office/officeart/2005/8/layout/orgChart1"/>
    <dgm:cxn modelId="{0BDC0093-F3D3-46F8-8529-C5DDAA03BAD9}" type="presParOf" srcId="{19ADEE7E-B147-48E0-847F-52D4ACFE27A0}" destId="{A97197F7-C0B8-4E51-B4A9-3F8713138DA4}" srcOrd="1" destOrd="0" presId="urn:microsoft.com/office/officeart/2005/8/layout/orgChart1"/>
    <dgm:cxn modelId="{F26C4922-79E2-4127-8FFD-D7CFDCBFCAAA}" type="presParOf" srcId="{19ADEE7E-B147-48E0-847F-52D4ACFE27A0}" destId="{6D5A7A38-7731-445A-8FBA-3F099554D9AF}" srcOrd="2" destOrd="0" presId="urn:microsoft.com/office/officeart/2005/8/layout/orgChart1"/>
    <dgm:cxn modelId="{0A3B77C9-7287-4BB1-B9D3-1F043587C70A}" type="presParOf" srcId="{D567D979-53FA-4A89-847F-C8CF4D2C6C38}" destId="{CC26B489-2F85-49B9-8AE1-E9D78F33C6AA}" srcOrd="2" destOrd="0" presId="urn:microsoft.com/office/officeart/2005/8/layout/orgChar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34B69DB-C92F-4CEF-9218-64D53210F177}">
      <dsp:nvSpPr>
        <dsp:cNvPr id="0" name=""/>
        <dsp:cNvSpPr/>
      </dsp:nvSpPr>
      <dsp:spPr>
        <a:xfrm>
          <a:off x="2743200" y="1431780"/>
          <a:ext cx="1940834" cy="336838"/>
        </a:xfrm>
        <a:custGeom>
          <a:avLst/>
          <a:gdLst/>
          <a:ahLst/>
          <a:cxnLst/>
          <a:rect l="0" t="0" r="0" b="0"/>
          <a:pathLst>
            <a:path>
              <a:moveTo>
                <a:pt x="0" y="0"/>
              </a:moveTo>
              <a:lnTo>
                <a:pt x="0" y="168419"/>
              </a:lnTo>
              <a:lnTo>
                <a:pt x="1940834" y="168419"/>
              </a:lnTo>
              <a:lnTo>
                <a:pt x="1940834" y="336838"/>
              </a:lnTo>
            </a:path>
          </a:pathLst>
        </a:custGeom>
        <a:noFill/>
        <a:ln w="12700" cap="flat" cmpd="sng" algn="ctr">
          <a:solidFill>
            <a:schemeClr val="accent5">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B01718-4A1D-430D-9994-93421538ACE6}">
      <dsp:nvSpPr>
        <dsp:cNvPr id="0" name=""/>
        <dsp:cNvSpPr/>
      </dsp:nvSpPr>
      <dsp:spPr>
        <a:xfrm>
          <a:off x="2697479" y="1431780"/>
          <a:ext cx="91440" cy="336838"/>
        </a:xfrm>
        <a:custGeom>
          <a:avLst/>
          <a:gdLst/>
          <a:ahLst/>
          <a:cxnLst/>
          <a:rect l="0" t="0" r="0" b="0"/>
          <a:pathLst>
            <a:path>
              <a:moveTo>
                <a:pt x="45720" y="0"/>
              </a:moveTo>
              <a:lnTo>
                <a:pt x="45720" y="336838"/>
              </a:lnTo>
            </a:path>
          </a:pathLst>
        </a:custGeom>
        <a:noFill/>
        <a:ln w="12700" cap="flat" cmpd="sng" algn="ctr">
          <a:solidFill>
            <a:schemeClr val="accent5">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D101335-7A9C-42A1-A8F6-905D4B8D9905}">
      <dsp:nvSpPr>
        <dsp:cNvPr id="0" name=""/>
        <dsp:cNvSpPr/>
      </dsp:nvSpPr>
      <dsp:spPr>
        <a:xfrm>
          <a:off x="802365" y="1431780"/>
          <a:ext cx="1940834" cy="336838"/>
        </a:xfrm>
        <a:custGeom>
          <a:avLst/>
          <a:gdLst/>
          <a:ahLst/>
          <a:cxnLst/>
          <a:rect l="0" t="0" r="0" b="0"/>
          <a:pathLst>
            <a:path>
              <a:moveTo>
                <a:pt x="1940834" y="0"/>
              </a:moveTo>
              <a:lnTo>
                <a:pt x="1940834" y="168419"/>
              </a:lnTo>
              <a:lnTo>
                <a:pt x="0" y="168419"/>
              </a:lnTo>
              <a:lnTo>
                <a:pt x="0" y="336838"/>
              </a:lnTo>
            </a:path>
          </a:pathLst>
        </a:custGeom>
        <a:noFill/>
        <a:ln w="12700" cap="flat" cmpd="sng" algn="ctr">
          <a:solidFill>
            <a:schemeClr val="accent5">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2605449-EB1B-4DC2-B032-16E290DB5188}">
      <dsp:nvSpPr>
        <dsp:cNvPr id="0" name=""/>
        <dsp:cNvSpPr/>
      </dsp:nvSpPr>
      <dsp:spPr>
        <a:xfrm>
          <a:off x="1941202" y="629782"/>
          <a:ext cx="1603995" cy="801997"/>
        </a:xfrm>
        <a:prstGeom prst="rect">
          <a:avLst/>
        </a:prstGeom>
        <a:gradFill rotWithShape="0">
          <a:gsLst>
            <a:gs pos="0">
              <a:schemeClr val="accent5">
                <a:shade val="60000"/>
                <a:hueOff val="0"/>
                <a:satOff val="0"/>
                <a:lumOff val="0"/>
                <a:alphaOff val="0"/>
                <a:lumMod val="110000"/>
                <a:satMod val="105000"/>
                <a:tint val="67000"/>
              </a:schemeClr>
            </a:gs>
            <a:gs pos="50000">
              <a:schemeClr val="accent5">
                <a:shade val="60000"/>
                <a:hueOff val="0"/>
                <a:satOff val="0"/>
                <a:lumOff val="0"/>
                <a:alphaOff val="0"/>
                <a:lumMod val="105000"/>
                <a:satMod val="103000"/>
                <a:tint val="73000"/>
              </a:schemeClr>
            </a:gs>
            <a:gs pos="100000">
              <a:schemeClr val="accent5">
                <a:shade val="6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Δήμητρα -Νίκος</a:t>
          </a:r>
        </a:p>
      </dsp:txBody>
      <dsp:txXfrm>
        <a:off x="1941202" y="629782"/>
        <a:ext cx="1603995" cy="801997"/>
      </dsp:txXfrm>
    </dsp:sp>
    <dsp:sp modelId="{0DD4DDD0-A655-41B4-8B54-2356F685F732}">
      <dsp:nvSpPr>
        <dsp:cNvPr id="0" name=""/>
        <dsp:cNvSpPr/>
      </dsp:nvSpPr>
      <dsp:spPr>
        <a:xfrm>
          <a:off x="368" y="1768619"/>
          <a:ext cx="1603995" cy="801997"/>
        </a:xfrm>
        <a:prstGeom prst="rect">
          <a:avLst/>
        </a:prstGeom>
        <a:gradFill rotWithShape="0">
          <a:gsLst>
            <a:gs pos="0">
              <a:schemeClr val="accent5">
                <a:shade val="80000"/>
                <a:hueOff val="0"/>
                <a:satOff val="0"/>
                <a:lumOff val="0"/>
                <a:alphaOff val="0"/>
                <a:lumMod val="110000"/>
                <a:satMod val="105000"/>
                <a:tint val="67000"/>
              </a:schemeClr>
            </a:gs>
            <a:gs pos="50000">
              <a:schemeClr val="accent5">
                <a:shade val="80000"/>
                <a:hueOff val="0"/>
                <a:satOff val="0"/>
                <a:lumOff val="0"/>
                <a:alphaOff val="0"/>
                <a:lumMod val="105000"/>
                <a:satMod val="103000"/>
                <a:tint val="73000"/>
              </a:schemeClr>
            </a:gs>
            <a:gs pos="100000">
              <a:schemeClr val="accent5">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Αγγελική</a:t>
          </a:r>
        </a:p>
      </dsp:txBody>
      <dsp:txXfrm>
        <a:off x="368" y="1768619"/>
        <a:ext cx="1603995" cy="801997"/>
      </dsp:txXfrm>
    </dsp:sp>
    <dsp:sp modelId="{A0678913-5029-461B-9497-40F7E6729800}">
      <dsp:nvSpPr>
        <dsp:cNvPr id="0" name=""/>
        <dsp:cNvSpPr/>
      </dsp:nvSpPr>
      <dsp:spPr>
        <a:xfrm>
          <a:off x="1941202" y="1768619"/>
          <a:ext cx="1603995" cy="801997"/>
        </a:xfrm>
        <a:prstGeom prst="rect">
          <a:avLst/>
        </a:prstGeom>
        <a:gradFill rotWithShape="0">
          <a:gsLst>
            <a:gs pos="0">
              <a:schemeClr val="accent5">
                <a:shade val="80000"/>
                <a:hueOff val="0"/>
                <a:satOff val="0"/>
                <a:lumOff val="0"/>
                <a:alphaOff val="0"/>
                <a:lumMod val="110000"/>
                <a:satMod val="105000"/>
                <a:tint val="67000"/>
              </a:schemeClr>
            </a:gs>
            <a:gs pos="50000">
              <a:schemeClr val="accent5">
                <a:shade val="80000"/>
                <a:hueOff val="0"/>
                <a:satOff val="0"/>
                <a:lumOff val="0"/>
                <a:alphaOff val="0"/>
                <a:lumMod val="105000"/>
                <a:satMod val="103000"/>
                <a:tint val="73000"/>
              </a:schemeClr>
            </a:gs>
            <a:gs pos="100000">
              <a:schemeClr val="accent5">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Πρόδρομος</a:t>
          </a:r>
        </a:p>
      </dsp:txBody>
      <dsp:txXfrm>
        <a:off x="1941202" y="1768619"/>
        <a:ext cx="1603995" cy="801997"/>
      </dsp:txXfrm>
    </dsp:sp>
    <dsp:sp modelId="{A7DDCCA1-BB1E-4207-9B5A-ED4679DE4F7D}">
      <dsp:nvSpPr>
        <dsp:cNvPr id="0" name=""/>
        <dsp:cNvSpPr/>
      </dsp:nvSpPr>
      <dsp:spPr>
        <a:xfrm>
          <a:off x="3882036" y="1768619"/>
          <a:ext cx="1603995" cy="801997"/>
        </a:xfrm>
        <a:prstGeom prst="rect">
          <a:avLst/>
        </a:prstGeom>
        <a:gradFill rotWithShape="0">
          <a:gsLst>
            <a:gs pos="0">
              <a:schemeClr val="accent5">
                <a:shade val="80000"/>
                <a:hueOff val="0"/>
                <a:satOff val="0"/>
                <a:lumOff val="0"/>
                <a:alphaOff val="0"/>
                <a:lumMod val="110000"/>
                <a:satMod val="105000"/>
                <a:tint val="67000"/>
              </a:schemeClr>
            </a:gs>
            <a:gs pos="50000">
              <a:schemeClr val="accent5">
                <a:shade val="80000"/>
                <a:hueOff val="0"/>
                <a:satOff val="0"/>
                <a:lumOff val="0"/>
                <a:alphaOff val="0"/>
                <a:lumMod val="105000"/>
                <a:satMod val="103000"/>
                <a:tint val="73000"/>
              </a:schemeClr>
            </a:gs>
            <a:gs pos="100000">
              <a:schemeClr val="accent5">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Μαίρη</a:t>
          </a:r>
        </a:p>
      </dsp:txBody>
      <dsp:txXfrm>
        <a:off x="3882036" y="1768619"/>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D26A81-E97F-4B01-96C9-7C4A351F3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1025</Words>
  <Characters>5535</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Ecology</vt:lpstr>
    </vt:vector>
  </TitlesOfParts>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
  <dc:creator>elinalouk@yahoo.com</dc:creator>
  <cp:keywords/>
  <dc:description/>
  <cp:lastModifiedBy>elinalouk@yahoo.com</cp:lastModifiedBy>
  <cp:revision>3</cp:revision>
  <dcterms:created xsi:type="dcterms:W3CDTF">2018-03-25T17:41:00Z</dcterms:created>
  <dcterms:modified xsi:type="dcterms:W3CDTF">2018-03-26T16:08:00Z</dcterms:modified>
</cp:coreProperties>
</file>